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6450D5" w14:textId="77777777" w:rsidR="00BD7E9E" w:rsidRDefault="001F2271">
      <w:pPr>
        <w:widowControl/>
        <w:spacing w:line="560" w:lineRule="exact"/>
        <w:jc w:val="left"/>
        <w:rPr>
          <w:rFonts w:ascii="仿宋_GB2312" w:eastAsia="仿宋_GB2312"/>
          <w:sz w:val="32"/>
          <w:szCs w:val="32"/>
        </w:rPr>
      </w:pPr>
      <w:r>
        <w:rPr>
          <w:rFonts w:ascii="黑体" w:eastAsia="黑体" w:hAnsi="黑体" w:hint="eastAsia"/>
          <w:sz w:val="32"/>
          <w:szCs w:val="32"/>
        </w:rPr>
        <w:t>附件一</w:t>
      </w:r>
    </w:p>
    <w:p w14:paraId="3B331CBE" w14:textId="77777777" w:rsidR="00BD7E9E" w:rsidRDefault="001F2271">
      <w:pPr>
        <w:jc w:val="center"/>
        <w:rPr>
          <w:rFonts w:eastAsia="黑体"/>
          <w:bCs/>
          <w:sz w:val="32"/>
          <w:szCs w:val="32"/>
        </w:rPr>
      </w:pPr>
      <w:r>
        <w:rPr>
          <w:rFonts w:eastAsia="黑体"/>
          <w:bCs/>
          <w:sz w:val="32"/>
          <w:szCs w:val="32"/>
        </w:rPr>
        <w:t>202</w:t>
      </w:r>
      <w:r>
        <w:rPr>
          <w:rFonts w:eastAsia="黑体" w:hint="eastAsia"/>
          <w:bCs/>
          <w:sz w:val="32"/>
          <w:szCs w:val="32"/>
        </w:rPr>
        <w:t>5</w:t>
      </w:r>
      <w:r>
        <w:rPr>
          <w:rFonts w:eastAsia="黑体"/>
          <w:bCs/>
          <w:sz w:val="32"/>
          <w:szCs w:val="32"/>
        </w:rPr>
        <w:t>级培养方案模板</w:t>
      </w:r>
    </w:p>
    <w:p w14:paraId="3E4BEE01" w14:textId="77777777" w:rsidR="00BD7E9E" w:rsidRDefault="00BD7E9E">
      <w:pPr>
        <w:jc w:val="center"/>
        <w:rPr>
          <w:rFonts w:eastAsia="黑体"/>
          <w:bCs/>
          <w:sz w:val="32"/>
          <w:szCs w:val="32"/>
        </w:rPr>
      </w:pPr>
    </w:p>
    <w:p w14:paraId="2001F121" w14:textId="77777777" w:rsidR="00BD7E9E" w:rsidRDefault="001F2271">
      <w:pPr>
        <w:jc w:val="center"/>
        <w:rPr>
          <w:rFonts w:eastAsia="黑体"/>
          <w:bCs/>
          <w:sz w:val="36"/>
          <w:szCs w:val="36"/>
        </w:rPr>
      </w:pPr>
      <w:r>
        <w:rPr>
          <w:rFonts w:eastAsia="黑体" w:hint="eastAsia"/>
          <w:bCs/>
          <w:sz w:val="36"/>
          <w:szCs w:val="36"/>
        </w:rPr>
        <w:t>数据科学与大数据技术专业</w:t>
      </w:r>
      <w:r>
        <w:rPr>
          <w:rFonts w:eastAsia="黑体"/>
          <w:bCs/>
          <w:sz w:val="36"/>
          <w:szCs w:val="36"/>
        </w:rPr>
        <w:t>专业</w:t>
      </w:r>
      <w:r>
        <w:rPr>
          <w:rFonts w:eastAsia="黑体" w:hint="eastAsia"/>
          <w:bCs/>
          <w:sz w:val="36"/>
          <w:szCs w:val="36"/>
        </w:rPr>
        <w:t>学分制本科人才</w:t>
      </w:r>
      <w:r>
        <w:rPr>
          <w:rFonts w:eastAsia="黑体"/>
          <w:bCs/>
          <w:sz w:val="36"/>
          <w:szCs w:val="36"/>
        </w:rPr>
        <w:t>培养方案</w:t>
      </w:r>
    </w:p>
    <w:p w14:paraId="4625959F" w14:textId="77777777" w:rsidR="00BD7E9E" w:rsidRDefault="001F2271">
      <w:pPr>
        <w:jc w:val="center"/>
        <w:rPr>
          <w:rFonts w:eastAsia="黑体"/>
          <w:bCs/>
          <w:sz w:val="36"/>
          <w:szCs w:val="36"/>
        </w:rPr>
      </w:pPr>
      <w:r>
        <w:rPr>
          <w:rFonts w:eastAsia="黑体" w:hint="eastAsia"/>
          <w:bCs/>
          <w:sz w:val="36"/>
          <w:szCs w:val="36"/>
        </w:rPr>
        <w:t>（专业代码：</w:t>
      </w:r>
      <w:r>
        <w:rPr>
          <w:rFonts w:eastAsia="黑体"/>
          <w:bCs/>
          <w:sz w:val="36"/>
          <w:szCs w:val="36"/>
        </w:rPr>
        <w:t>080910T</w:t>
      </w:r>
      <w:r>
        <w:rPr>
          <w:rFonts w:eastAsia="黑体" w:hint="eastAsia"/>
          <w:bCs/>
          <w:sz w:val="36"/>
          <w:szCs w:val="36"/>
        </w:rPr>
        <w:t>）</w:t>
      </w:r>
    </w:p>
    <w:p w14:paraId="578570AF"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一、专业介绍</w:t>
      </w:r>
    </w:p>
    <w:p w14:paraId="1F3B245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统计学院数据科学与大数据技术本科专业专注于统计与大数据分析交叉领域，采用跨专业、跨学科联合培养模式，旨在培育契合数据时代需求的综合型人才。</w:t>
      </w:r>
    </w:p>
    <w:p w14:paraId="2EDBE05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本专业发展历程丰富，</w:t>
      </w:r>
      <w:r>
        <w:rPr>
          <w:rFonts w:eastAsiaTheme="minorEastAsia" w:hint="eastAsia"/>
          <w:sz w:val="24"/>
        </w:rPr>
        <w:t>2013</w:t>
      </w:r>
      <w:r>
        <w:rPr>
          <w:rFonts w:eastAsiaTheme="minorEastAsia" w:hint="eastAsia"/>
          <w:sz w:val="24"/>
        </w:rPr>
        <w:t>年，统计学院联合多所高校筹建“大数据分析硕士培养协同创新平台”，并于次年招生，</w:t>
      </w:r>
      <w:r>
        <w:rPr>
          <w:rFonts w:eastAsiaTheme="minorEastAsia"/>
          <w:sz w:val="24"/>
        </w:rPr>
        <w:t>开创全国大数据硕士培养先河</w:t>
      </w:r>
      <w:r>
        <w:rPr>
          <w:rFonts w:eastAsiaTheme="minorEastAsia" w:hint="eastAsia"/>
          <w:sz w:val="24"/>
        </w:rPr>
        <w:t>。同年，依托平台资源，开设“统计学（大数据分析）”本科方向，</w:t>
      </w:r>
      <w:r>
        <w:rPr>
          <w:rFonts w:eastAsiaTheme="minorEastAsia"/>
          <w:sz w:val="24"/>
        </w:rPr>
        <w:t>成为国内首批开展本科大数据分析教育的高校之一。</w:t>
      </w:r>
      <w:r>
        <w:rPr>
          <w:rFonts w:eastAsiaTheme="minorEastAsia"/>
          <w:sz w:val="24"/>
        </w:rPr>
        <w:t xml:space="preserve">2018 </w:t>
      </w:r>
      <w:r>
        <w:rPr>
          <w:rFonts w:eastAsiaTheme="minorEastAsia"/>
          <w:sz w:val="24"/>
        </w:rPr>
        <w:t>年，</w:t>
      </w:r>
      <w:r>
        <w:rPr>
          <w:rFonts w:eastAsiaTheme="minorEastAsia"/>
          <w:sz w:val="24"/>
        </w:rPr>
        <w:t>“</w:t>
      </w:r>
      <w:r>
        <w:rPr>
          <w:rFonts w:eastAsiaTheme="minorEastAsia"/>
          <w:sz w:val="24"/>
        </w:rPr>
        <w:t>数据科学与大数据技术</w:t>
      </w:r>
      <w:r>
        <w:rPr>
          <w:rFonts w:eastAsiaTheme="minorEastAsia"/>
          <w:sz w:val="24"/>
        </w:rPr>
        <w:t xml:space="preserve">” </w:t>
      </w:r>
      <w:r>
        <w:rPr>
          <w:rFonts w:eastAsiaTheme="minorEastAsia"/>
          <w:sz w:val="24"/>
        </w:rPr>
        <w:t>本科专业获批招生。该专业在全国数据科学与大数据技术专业软科排名中连续获评</w:t>
      </w:r>
      <w:r>
        <w:rPr>
          <w:rFonts w:eastAsiaTheme="minorEastAsia"/>
          <w:sz w:val="24"/>
        </w:rPr>
        <w:t xml:space="preserve"> B+</w:t>
      </w:r>
      <w:r>
        <w:rPr>
          <w:rFonts w:eastAsiaTheme="minorEastAsia"/>
          <w:sz w:val="24"/>
        </w:rPr>
        <w:t>，并于</w:t>
      </w:r>
      <w:r>
        <w:rPr>
          <w:rFonts w:eastAsiaTheme="minorEastAsia"/>
          <w:sz w:val="24"/>
        </w:rPr>
        <w:t xml:space="preserve"> 2020 </w:t>
      </w:r>
      <w:r>
        <w:rPr>
          <w:rFonts w:eastAsiaTheme="minorEastAsia"/>
          <w:sz w:val="24"/>
        </w:rPr>
        <w:t>年获批北京市一流本科专业建设点。</w:t>
      </w:r>
    </w:p>
    <w:p w14:paraId="76B13C6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师资力量强劲</w:t>
      </w:r>
      <w:r>
        <w:rPr>
          <w:rFonts w:eastAsiaTheme="minorEastAsia" w:hint="eastAsia"/>
          <w:sz w:val="24"/>
        </w:rPr>
        <w:t>，</w:t>
      </w:r>
      <w:r>
        <w:rPr>
          <w:rFonts w:eastAsiaTheme="minorEastAsia"/>
          <w:sz w:val="24"/>
        </w:rPr>
        <w:t xml:space="preserve">40 </w:t>
      </w:r>
      <w:r>
        <w:rPr>
          <w:rFonts w:eastAsiaTheme="minorEastAsia"/>
          <w:sz w:val="24"/>
        </w:rPr>
        <w:t>岁以下教师占比</w:t>
      </w:r>
      <w:r>
        <w:rPr>
          <w:rFonts w:eastAsiaTheme="minorEastAsia"/>
          <w:sz w:val="24"/>
        </w:rPr>
        <w:t xml:space="preserve"> 63%</w:t>
      </w:r>
      <w:r>
        <w:rPr>
          <w:rFonts w:eastAsiaTheme="minorEastAsia"/>
          <w:sz w:val="24"/>
        </w:rPr>
        <w:t>，教授和副教授占比超</w:t>
      </w:r>
      <w:r>
        <w:rPr>
          <w:rFonts w:eastAsiaTheme="minorEastAsia"/>
          <w:sz w:val="24"/>
        </w:rPr>
        <w:t xml:space="preserve"> 65%</w:t>
      </w:r>
      <w:r>
        <w:rPr>
          <w:rFonts w:eastAsiaTheme="minorEastAsia"/>
          <w:sz w:val="24"/>
        </w:rPr>
        <w:t>，科研方向涵盖数据分析各个领域。</w:t>
      </w:r>
    </w:p>
    <w:p w14:paraId="5816877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专业培养特色显著。课程融合数学、统计学和计算机科学知识，培养学生跨学科思维，提升解决复杂数据问题的能力；重视实践教学，通过数据库原理与</w:t>
      </w:r>
      <w:r>
        <w:rPr>
          <w:rFonts w:eastAsiaTheme="minorEastAsia" w:hint="eastAsia"/>
          <w:sz w:val="24"/>
        </w:rPr>
        <w:t xml:space="preserve"> SQL </w:t>
      </w:r>
      <w:r>
        <w:rPr>
          <w:rFonts w:eastAsiaTheme="minorEastAsia" w:hint="eastAsia"/>
          <w:sz w:val="24"/>
        </w:rPr>
        <w:t>实践等课程和项目实训，让学生在实操中掌握技能、解决实际问题；紧跟前沿技术，开设人工智能大语言模型等前沿课程，培养学生创新与竞争能力；与政府、金融、互联网企业紧密合作，借助实习、实践项目和企业讲座，让学生了解行业需求，提升职业素养和就业竞争力；依据学生兴趣特长，提供丰富选修课程与实践、科研机会，支持学生自主选择发展方向，实现个性化成长。</w:t>
      </w:r>
    </w:p>
    <w:p w14:paraId="668EB2D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毕业去向多元，深造率超</w:t>
      </w:r>
      <w:r>
        <w:rPr>
          <w:rFonts w:eastAsiaTheme="minorEastAsia" w:hint="eastAsia"/>
          <w:sz w:val="24"/>
        </w:rPr>
        <w:t xml:space="preserve"> 50%</w:t>
      </w:r>
      <w:r>
        <w:rPr>
          <w:rFonts w:eastAsiaTheme="minorEastAsia" w:hint="eastAsia"/>
          <w:sz w:val="24"/>
        </w:rPr>
        <w:t>，众多学生进入北京大学、新加坡国立大学等国内外顶尖院校。就业集中在互联网、金融、医疗、企事业单位等，主要从事数据分析、</w:t>
      </w:r>
      <w:r>
        <w:rPr>
          <w:rFonts w:eastAsiaTheme="minorEastAsia" w:hint="eastAsia"/>
          <w:sz w:val="24"/>
        </w:rPr>
        <w:lastRenderedPageBreak/>
        <w:t>人工智能等工作，国有大中型企事业单位占比近</w:t>
      </w:r>
      <w:r>
        <w:rPr>
          <w:rFonts w:eastAsiaTheme="minorEastAsia" w:hint="eastAsia"/>
          <w:sz w:val="24"/>
        </w:rPr>
        <w:t xml:space="preserve"> 80%</w:t>
      </w:r>
      <w:r>
        <w:rPr>
          <w:rFonts w:eastAsiaTheme="minorEastAsia" w:hint="eastAsia"/>
          <w:sz w:val="24"/>
        </w:rPr>
        <w:t>。</w:t>
      </w:r>
    </w:p>
    <w:p w14:paraId="3CB6392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本专业社会声誉良好，为行业输送大量优秀人才，在大数据人才培养领域发挥重要引领作用。</w:t>
      </w:r>
    </w:p>
    <w:p w14:paraId="0EEB7D4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二、培养目标</w:t>
      </w:r>
    </w:p>
    <w:p w14:paraId="1893B6D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本专业致力于培养具有正确的社会主义核心价值观，适应社会经济发展和大数据时代需求，具备扎实的数学与统计学基础，熟练掌握数据科学与大数据技术的基本理论、方法和技能的高素质复合型人才。</w:t>
      </w:r>
    </w:p>
    <w:p w14:paraId="6004A009"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具体目标如下：</w:t>
      </w:r>
    </w:p>
    <w:p w14:paraId="50903D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sz w:val="24"/>
        </w:rPr>
        <w:t>1</w:t>
      </w:r>
      <w:r>
        <w:rPr>
          <w:rFonts w:eastAsiaTheme="minorEastAsia"/>
          <w:sz w:val="24"/>
        </w:rPr>
        <w:t>：</w:t>
      </w:r>
      <w:r>
        <w:rPr>
          <w:rFonts w:eastAsiaTheme="minorEastAsia" w:hint="eastAsia"/>
          <w:sz w:val="24"/>
        </w:rPr>
        <w:t>熟悉大数据专业领域相关政策及法律、法规，能够在本专业领域实践活动中理解并遵守职业道德和职业规范。</w:t>
      </w:r>
    </w:p>
    <w:p w14:paraId="79BCC81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2</w:t>
      </w:r>
      <w:r>
        <w:rPr>
          <w:rFonts w:eastAsiaTheme="minorEastAsia"/>
          <w:sz w:val="24"/>
        </w:rPr>
        <w:t>：</w:t>
      </w:r>
      <w:r>
        <w:rPr>
          <w:rFonts w:eastAsiaTheme="minorEastAsia" w:hint="eastAsia"/>
          <w:sz w:val="24"/>
        </w:rPr>
        <w:t>能够在数据科学相关领域，运用大数据技术和分析方法，独立承担数据分析项目，从数据中提取有价值的信息，为企业的战略决策、产品优化、市场拓展等提供数据驱动的解决方案；</w:t>
      </w:r>
    </w:p>
    <w:p w14:paraId="64860BB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3</w:t>
      </w:r>
      <w:r>
        <w:rPr>
          <w:rFonts w:eastAsiaTheme="minorEastAsia"/>
          <w:sz w:val="24"/>
        </w:rPr>
        <w:t>：</w:t>
      </w:r>
      <w:r>
        <w:rPr>
          <w:rFonts w:eastAsiaTheme="minorEastAsia" w:hint="eastAsia"/>
          <w:sz w:val="24"/>
        </w:rPr>
        <w:t>能够熟练运用机器学习、深度学习等人工智能技术，对复杂的大数据进行建模和预测，开发具有创新性的数据产品或服务，满足不同行业对数据智能应用的需求；</w:t>
      </w:r>
    </w:p>
    <w:p w14:paraId="21C50296"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4</w:t>
      </w:r>
      <w:r>
        <w:rPr>
          <w:rFonts w:eastAsiaTheme="minorEastAsia"/>
          <w:sz w:val="24"/>
        </w:rPr>
        <w:t>：</w:t>
      </w:r>
      <w:r>
        <w:rPr>
          <w:rFonts w:eastAsiaTheme="minorEastAsia" w:hint="eastAsia"/>
          <w:sz w:val="24"/>
        </w:rPr>
        <w:t>具备良好的团队协作和沟通能力，能够在跨学科团队中发挥核心作用，与不同专业背景的人员合作，共同完成复杂的数据项目，推动行业数字化转型和创新发展；</w:t>
      </w:r>
    </w:p>
    <w:p w14:paraId="1D0572B7"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目标</w:t>
      </w:r>
      <w:r>
        <w:rPr>
          <w:rFonts w:eastAsiaTheme="minorEastAsia" w:hint="eastAsia"/>
          <w:sz w:val="24"/>
        </w:rPr>
        <w:t>5</w:t>
      </w:r>
      <w:r>
        <w:rPr>
          <w:rFonts w:eastAsiaTheme="minorEastAsia"/>
          <w:sz w:val="24"/>
        </w:rPr>
        <w:t>：</w:t>
      </w:r>
      <w:r>
        <w:rPr>
          <w:rFonts w:eastAsiaTheme="minorEastAsia" w:hint="eastAsia"/>
          <w:sz w:val="24"/>
        </w:rPr>
        <w:t>具有持续学习和自我提升的意识，能够跟踪数据科学与大数据技术的前沿发展，不断更新知识体系，适应快速变化的技术和市场环境，在职业生涯中实现持续发展。</w:t>
      </w:r>
    </w:p>
    <w:p w14:paraId="28954C70"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三、毕业要求</w:t>
      </w:r>
    </w:p>
    <w:p w14:paraId="6FE160C9" w14:textId="77777777" w:rsidR="00BD7E9E" w:rsidRDefault="001F2271">
      <w:pPr>
        <w:adjustRightInd w:val="0"/>
        <w:snapToGrid w:val="0"/>
        <w:spacing w:line="480" w:lineRule="exact"/>
        <w:ind w:firstLineChars="200" w:firstLine="482"/>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1．知识要求</w:t>
      </w:r>
    </w:p>
    <w:p w14:paraId="5619FA6F" w14:textId="77777777" w:rsidR="00BD7E9E" w:rsidRDefault="001F2271">
      <w:pPr>
        <w:adjustRightInd w:val="0"/>
        <w:snapToGrid w:val="0"/>
        <w:spacing w:line="480" w:lineRule="exact"/>
        <w:ind w:firstLineChars="200" w:firstLine="480"/>
        <w:rPr>
          <w:sz w:val="24"/>
        </w:rPr>
      </w:pPr>
      <w:r>
        <w:rPr>
          <w:rFonts w:eastAsiaTheme="minorEastAsia" w:hint="eastAsia"/>
          <w:sz w:val="24"/>
        </w:rPr>
        <w:t>掌握数学分析、高等代数等数学基础知识，为数据科学的理论学习和实践应用提供坚实的数学支撑；深入理解数据科学的概率基础、统计基础等统计学知识，能够运</w:t>
      </w:r>
      <w:r>
        <w:rPr>
          <w:rFonts w:eastAsiaTheme="minorEastAsia" w:hint="eastAsia"/>
          <w:sz w:val="24"/>
        </w:rPr>
        <w:lastRenderedPageBreak/>
        <w:t>用统计方法进行数据建模和分析；熟悉</w:t>
      </w:r>
      <w:r>
        <w:rPr>
          <w:rFonts w:eastAsiaTheme="minorEastAsia" w:hint="eastAsia"/>
          <w:sz w:val="24"/>
        </w:rPr>
        <w:t xml:space="preserve"> Linux </w:t>
      </w:r>
      <w:r>
        <w:rPr>
          <w:rFonts w:eastAsiaTheme="minorEastAsia" w:hint="eastAsia"/>
          <w:sz w:val="24"/>
        </w:rPr>
        <w:t>系统、</w:t>
      </w:r>
      <w:r>
        <w:rPr>
          <w:rFonts w:eastAsiaTheme="minorEastAsia" w:hint="eastAsia"/>
          <w:sz w:val="24"/>
        </w:rPr>
        <w:t xml:space="preserve">C </w:t>
      </w:r>
      <w:r>
        <w:rPr>
          <w:rFonts w:eastAsiaTheme="minorEastAsia" w:hint="eastAsia"/>
          <w:sz w:val="24"/>
        </w:rPr>
        <w:t>语言、</w:t>
      </w:r>
      <w:r>
        <w:rPr>
          <w:rFonts w:eastAsiaTheme="minorEastAsia" w:hint="eastAsia"/>
          <w:sz w:val="24"/>
        </w:rPr>
        <w:t xml:space="preserve">Python </w:t>
      </w:r>
      <w:r>
        <w:rPr>
          <w:rFonts w:eastAsiaTheme="minorEastAsia" w:hint="eastAsia"/>
          <w:sz w:val="24"/>
        </w:rPr>
        <w:t>等编程语言，掌握数据库原理与</w:t>
      </w:r>
      <w:r>
        <w:rPr>
          <w:rFonts w:eastAsiaTheme="minorEastAsia" w:hint="eastAsia"/>
          <w:sz w:val="24"/>
        </w:rPr>
        <w:t xml:space="preserve"> SQL </w:t>
      </w:r>
      <w:r>
        <w:rPr>
          <w:rFonts w:eastAsiaTheme="minorEastAsia" w:hint="eastAsia"/>
          <w:sz w:val="24"/>
        </w:rPr>
        <w:t>实践、数据结构与算法等编程和数据管理知识，具备数据处理和程序开发的能力；系统掌握机器学习与数据挖掘、神经网络与深度学习、人工智能大语言模型等数据科学核心知识，能够运用这些技术进行数据分析和预测；了解分布式计算、时间序列、应用回归分析、多元统计分析等相关知识，具备处理复杂数据问题的能力。</w:t>
      </w:r>
    </w:p>
    <w:p w14:paraId="0AA8FA0E"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2</w:t>
      </w:r>
      <w:r>
        <w:rPr>
          <w:rFonts w:eastAsiaTheme="minorEastAsia"/>
          <w:b/>
          <w:bCs/>
          <w:sz w:val="24"/>
        </w:rPr>
        <w:t>．能力要求</w:t>
      </w:r>
    </w:p>
    <w:p w14:paraId="5EA7691F"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具备数据采集、清洗、预处理和存储的能力，能够从多种数据源获取高质量的数据，并进行有效的管理和维护；熟练掌握数据分析和建模的方法和工具，能够运用统计分析、机器学习等技术对数据进行深入分析，构建数据模型，解决实际问题；具有数据可视化的能力，能够将复杂的数据以直观、易懂的方式呈现给用户，为决策提供支持；具备算法设计和编程实现的能力，能够根据实际问题设计有效的算法，并使用编程语言进行开发和优化；拥有团队协作和沟通能力，能够在团队项目中与他人合作，有效地表达自己的观点和想法，共同完成项目任务；具备自主学习和创新能力，能够不断学习新的知识和技术，在数据科学领域进行创新和实践。</w:t>
      </w:r>
    </w:p>
    <w:p w14:paraId="445B0C72" w14:textId="77777777" w:rsidR="00BD7E9E" w:rsidRDefault="001F2271">
      <w:pPr>
        <w:adjustRightInd w:val="0"/>
        <w:snapToGrid w:val="0"/>
        <w:spacing w:line="480" w:lineRule="exact"/>
        <w:ind w:firstLineChars="200" w:firstLine="482"/>
        <w:rPr>
          <w:rFonts w:eastAsiaTheme="minorEastAsia"/>
          <w:b/>
          <w:bCs/>
          <w:sz w:val="24"/>
        </w:rPr>
      </w:pPr>
      <w:r>
        <w:rPr>
          <w:rFonts w:eastAsiaTheme="minorEastAsia"/>
          <w:b/>
          <w:bCs/>
          <w:sz w:val="24"/>
        </w:rPr>
        <w:t>3</w:t>
      </w:r>
      <w:r>
        <w:rPr>
          <w:rFonts w:eastAsiaTheme="minorEastAsia"/>
          <w:b/>
          <w:bCs/>
          <w:sz w:val="24"/>
        </w:rPr>
        <w:t>．素质要求</w:t>
      </w:r>
    </w:p>
    <w:p w14:paraId="361ABA81" w14:textId="08C0D853" w:rsidR="00BD7E9E" w:rsidRDefault="00661EE6">
      <w:pPr>
        <w:adjustRightInd w:val="0"/>
        <w:snapToGrid w:val="0"/>
        <w:spacing w:beforeLines="50" w:before="120" w:line="480" w:lineRule="exact"/>
        <w:ind w:firstLineChars="200" w:firstLine="480"/>
        <w:rPr>
          <w:rFonts w:eastAsiaTheme="minorEastAsia"/>
          <w:sz w:val="24"/>
        </w:rPr>
      </w:pPr>
      <w:r w:rsidRPr="00661EE6">
        <w:rPr>
          <w:rFonts w:eastAsiaTheme="minorEastAsia" w:hint="eastAsia"/>
          <w:sz w:val="24"/>
        </w:rPr>
        <w:t>通过学生体质健康测试是毕业条件之一</w:t>
      </w:r>
      <w:r>
        <w:rPr>
          <w:rFonts w:eastAsiaTheme="minorEastAsia" w:hint="eastAsia"/>
          <w:sz w:val="24"/>
        </w:rPr>
        <w:t>。</w:t>
      </w:r>
      <w:r w:rsidR="001F2271">
        <w:rPr>
          <w:rFonts w:eastAsiaTheme="minorEastAsia" w:hint="eastAsia"/>
          <w:sz w:val="24"/>
        </w:rPr>
        <w:t>具有良好的道德品质和职业操守，遵守行业规范和法律法规，在数据处理和分析过程中保护数据安全和隐私；具备较强的责任心和敬业精神，对工作认真负责，能够承担工作压力，在规定时间内高质量地完成任务；拥有积极的团队合作精神，能够与团队成员相互支持、协作，共同实现团队目标；具有创新意识和批判性思维，能够对现有技术和方法进行思考和改进，提出创新性的解决方案；具备良好的国际视野和跨文化交流能力，能够了解国际数据科学领域的最新发展动态，与国际同行进行交流和合作。</w:t>
      </w:r>
    </w:p>
    <w:p w14:paraId="5CAE3767" w14:textId="77777777" w:rsidR="00BD7E9E" w:rsidRDefault="001F2271">
      <w:pPr>
        <w:adjustRightInd w:val="0"/>
        <w:snapToGrid w:val="0"/>
        <w:spacing w:beforeLines="50" w:before="120" w:line="480" w:lineRule="exact"/>
        <w:ind w:firstLineChars="200" w:firstLine="560"/>
        <w:rPr>
          <w:rFonts w:eastAsia="黑体"/>
          <w:sz w:val="28"/>
          <w:szCs w:val="28"/>
        </w:rPr>
      </w:pPr>
      <w:r>
        <w:rPr>
          <w:rFonts w:eastAsia="黑体"/>
          <w:sz w:val="28"/>
          <w:szCs w:val="28"/>
        </w:rPr>
        <w:t>四、主干学科</w:t>
      </w:r>
      <w:r>
        <w:rPr>
          <w:rFonts w:eastAsia="黑体" w:hint="eastAsia"/>
          <w:sz w:val="28"/>
          <w:szCs w:val="28"/>
        </w:rPr>
        <w:t>、</w:t>
      </w:r>
      <w:r>
        <w:rPr>
          <w:rFonts w:eastAsia="黑体"/>
          <w:sz w:val="28"/>
          <w:szCs w:val="28"/>
        </w:rPr>
        <w:t>核心课程</w:t>
      </w:r>
      <w:r>
        <w:rPr>
          <w:rFonts w:eastAsia="黑体" w:hint="eastAsia"/>
          <w:sz w:val="28"/>
          <w:szCs w:val="28"/>
        </w:rPr>
        <w:t>及专业知识图谱</w:t>
      </w:r>
    </w:p>
    <w:p w14:paraId="5AAF5D0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主干学科：</w:t>
      </w:r>
      <w:r>
        <w:rPr>
          <w:rFonts w:hint="eastAsia"/>
          <w:sz w:val="24"/>
        </w:rPr>
        <w:t>统计学、数据科学</w:t>
      </w:r>
    </w:p>
    <w:p w14:paraId="1EE4B466" w14:textId="432D8D9D" w:rsidR="00BD7E9E" w:rsidRDefault="001F2271">
      <w:pPr>
        <w:numPr>
          <w:ilvl w:val="255"/>
          <w:numId w:val="0"/>
        </w:numPr>
        <w:adjustRightInd w:val="0"/>
        <w:snapToGrid w:val="0"/>
        <w:spacing w:line="480" w:lineRule="exact"/>
        <w:ind w:firstLineChars="200" w:firstLine="480"/>
        <w:rPr>
          <w:rFonts w:eastAsiaTheme="minorEastAsia"/>
          <w:sz w:val="24"/>
        </w:rPr>
      </w:pPr>
      <w:r>
        <w:rPr>
          <w:rFonts w:eastAsiaTheme="minorEastAsia"/>
          <w:sz w:val="24"/>
        </w:rPr>
        <w:t>核心课程：</w:t>
      </w:r>
      <w:r>
        <w:rPr>
          <w:rFonts w:hint="eastAsia"/>
          <w:sz w:val="24"/>
        </w:rPr>
        <w:t>数学分析、高等代数、数据科学的概率基础、数据科学的统计基础、</w:t>
      </w:r>
      <w:r>
        <w:rPr>
          <w:rFonts w:hint="eastAsia"/>
          <w:sz w:val="24"/>
        </w:rPr>
        <w:lastRenderedPageBreak/>
        <w:t>Linux</w:t>
      </w:r>
      <w:r>
        <w:rPr>
          <w:rFonts w:hint="eastAsia"/>
          <w:sz w:val="24"/>
        </w:rPr>
        <w:t>系统与</w:t>
      </w:r>
      <w:r>
        <w:rPr>
          <w:rFonts w:hint="eastAsia"/>
          <w:sz w:val="24"/>
        </w:rPr>
        <w:t>c</w:t>
      </w:r>
      <w:r>
        <w:rPr>
          <w:rFonts w:hint="eastAsia"/>
          <w:sz w:val="24"/>
        </w:rPr>
        <w:t>语言、数据库原理与</w:t>
      </w:r>
      <w:r>
        <w:rPr>
          <w:rFonts w:hint="eastAsia"/>
          <w:sz w:val="24"/>
        </w:rPr>
        <w:t>SQL</w:t>
      </w:r>
      <w:r>
        <w:rPr>
          <w:rFonts w:hint="eastAsia"/>
          <w:sz w:val="24"/>
        </w:rPr>
        <w:t>实践、数据结构与算法</w:t>
      </w:r>
      <w:r w:rsidR="00107238">
        <w:rPr>
          <w:rFonts w:hint="eastAsia"/>
          <w:sz w:val="24"/>
        </w:rPr>
        <w:t>分析</w:t>
      </w:r>
      <w:r>
        <w:rPr>
          <w:rFonts w:hint="eastAsia"/>
          <w:sz w:val="24"/>
        </w:rPr>
        <w:t>、机器学习、</w:t>
      </w:r>
      <w:r w:rsidR="00107238">
        <w:rPr>
          <w:rFonts w:hint="eastAsia"/>
          <w:sz w:val="24"/>
        </w:rPr>
        <w:t>大数据预处理</w:t>
      </w:r>
      <w:r>
        <w:rPr>
          <w:rFonts w:hint="eastAsia"/>
          <w:sz w:val="24"/>
        </w:rPr>
        <w:t>、神经网络与深度学习、人工智能大语言模型、大数据分析实务、可视化</w:t>
      </w:r>
      <w:r w:rsidR="00107238">
        <w:rPr>
          <w:rFonts w:hint="eastAsia"/>
          <w:sz w:val="24"/>
        </w:rPr>
        <w:t>技术与实践</w:t>
      </w:r>
      <w:r>
        <w:rPr>
          <w:rFonts w:hint="eastAsia"/>
          <w:sz w:val="24"/>
        </w:rPr>
        <w:t>、非结构数据分析与建模、分布式计算、时间序列、应用回归分析、</w:t>
      </w:r>
      <w:r>
        <w:rPr>
          <w:rFonts w:hint="eastAsia"/>
          <w:sz w:val="24"/>
        </w:rPr>
        <w:t>Python</w:t>
      </w:r>
      <w:r>
        <w:rPr>
          <w:rFonts w:hint="eastAsia"/>
          <w:sz w:val="24"/>
        </w:rPr>
        <w:t>数据分析、多元统计分析</w:t>
      </w:r>
      <w:r w:rsidR="00107238">
        <w:rPr>
          <w:rFonts w:hint="eastAsia"/>
          <w:sz w:val="24"/>
        </w:rPr>
        <w:t>（双语）</w:t>
      </w:r>
      <w:r>
        <w:rPr>
          <w:rFonts w:hint="eastAsia"/>
          <w:sz w:val="24"/>
        </w:rPr>
        <w:t>、统计编程基础、抽样技术与应用、最优化</w:t>
      </w:r>
      <w:r w:rsidR="00107238">
        <w:rPr>
          <w:rFonts w:hint="eastAsia"/>
          <w:sz w:val="24"/>
        </w:rPr>
        <w:t>方法</w:t>
      </w:r>
      <w:r>
        <w:rPr>
          <w:rFonts w:hint="eastAsia"/>
          <w:sz w:val="24"/>
        </w:rPr>
        <w:t>与</w:t>
      </w:r>
      <w:r w:rsidR="00107238">
        <w:rPr>
          <w:rFonts w:hint="eastAsia"/>
          <w:sz w:val="24"/>
        </w:rPr>
        <w:t>应用</w:t>
      </w:r>
      <w:r>
        <w:rPr>
          <w:rFonts w:hint="eastAsia"/>
          <w:sz w:val="24"/>
        </w:rPr>
        <w:t>、超高维数据分析、数值分析、随机过程、贝叶斯统计</w:t>
      </w:r>
      <w:r w:rsidR="00107238">
        <w:rPr>
          <w:rFonts w:hint="eastAsia"/>
          <w:sz w:val="24"/>
        </w:rPr>
        <w:t>（双语）</w:t>
      </w:r>
      <w:r>
        <w:rPr>
          <w:rFonts w:hint="eastAsia"/>
          <w:sz w:val="24"/>
        </w:rPr>
        <w:t>、应用非参数统计</w:t>
      </w:r>
    </w:p>
    <w:p w14:paraId="250BAF2E"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专业知识图谱：</w:t>
      </w:r>
    </w:p>
    <w:p w14:paraId="370F298B" w14:textId="77777777" w:rsidR="00BD7E9E" w:rsidRDefault="001F2271">
      <w:pPr>
        <w:pStyle w:val="af9"/>
        <w:numPr>
          <w:ilvl w:val="0"/>
          <w:numId w:val="1"/>
        </w:numPr>
        <w:adjustRightInd w:val="0"/>
        <w:snapToGrid w:val="0"/>
        <w:spacing w:line="480" w:lineRule="exact"/>
        <w:ind w:firstLineChars="0"/>
        <w:rPr>
          <w:rFonts w:eastAsiaTheme="minorEastAsia"/>
          <w:sz w:val="24"/>
        </w:rPr>
      </w:pPr>
      <w:r>
        <w:rPr>
          <w:rFonts w:eastAsiaTheme="minorEastAsia" w:hint="eastAsia"/>
          <w:sz w:val="24"/>
        </w:rPr>
        <w:t>核心知识领域</w:t>
      </w:r>
    </w:p>
    <w:p w14:paraId="21040684"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本专业方向的课程知识涵盖数学基础、计算机技术、</w:t>
      </w:r>
      <w:bookmarkStart w:id="0" w:name="OLE_LINK1"/>
      <w:r>
        <w:rPr>
          <w:rFonts w:eastAsiaTheme="minorEastAsia" w:hint="eastAsia"/>
          <w:sz w:val="24"/>
        </w:rPr>
        <w:t>数据科学核心技术</w:t>
      </w:r>
      <w:bookmarkEnd w:id="0"/>
      <w:r>
        <w:rPr>
          <w:rFonts w:eastAsiaTheme="minorEastAsia" w:hint="eastAsia"/>
          <w:sz w:val="24"/>
        </w:rPr>
        <w:t>三大方面。</w:t>
      </w:r>
    </w:p>
    <w:p w14:paraId="3EF0EC1A"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①数学基础：数学分析、高等代数为数据科学提供了基础的分析工具和代数结构。数学分析中的极限、导数、积分等概念，是理解算法优化和数据变化趋势的基础；高等代数中的向量空间、矩阵运算等，在数据的表示与变换中应用广泛，如在图像处理、机器学习算法中的矩阵操作。数据科学的概率基础、统计基础是进行数据建模和分析的核心统计学知识。概率分布用于描述数据的不确定性，统计推断帮助从样本数据中得出关于总体的结论，为机器学习模型的训练和评估提供理论依据。</w:t>
      </w:r>
    </w:p>
    <w:p w14:paraId="1807C701"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②计算机技术：</w:t>
      </w:r>
      <w:r>
        <w:rPr>
          <w:rFonts w:eastAsiaTheme="minorEastAsia" w:hint="eastAsia"/>
          <w:sz w:val="24"/>
        </w:rPr>
        <w:t xml:space="preserve">Linux </w:t>
      </w:r>
      <w:r>
        <w:rPr>
          <w:rFonts w:eastAsiaTheme="minorEastAsia" w:hint="eastAsia"/>
          <w:sz w:val="24"/>
        </w:rPr>
        <w:t>系统与</w:t>
      </w:r>
      <w:r>
        <w:rPr>
          <w:rFonts w:eastAsiaTheme="minorEastAsia" w:hint="eastAsia"/>
          <w:sz w:val="24"/>
        </w:rPr>
        <w:t xml:space="preserve"> C </w:t>
      </w:r>
      <w:r>
        <w:rPr>
          <w:rFonts w:eastAsiaTheme="minorEastAsia" w:hint="eastAsia"/>
          <w:sz w:val="24"/>
        </w:rPr>
        <w:t>语言、</w:t>
      </w:r>
      <w:r>
        <w:rPr>
          <w:rFonts w:eastAsiaTheme="minorEastAsia" w:hint="eastAsia"/>
          <w:sz w:val="24"/>
        </w:rPr>
        <w:t xml:space="preserve">Python </w:t>
      </w:r>
      <w:r>
        <w:rPr>
          <w:rFonts w:eastAsiaTheme="minorEastAsia" w:hint="eastAsia"/>
          <w:sz w:val="24"/>
        </w:rPr>
        <w:t>数据分析等课程，让学生掌握不同编程语言在数据处理和程序开发中的应用。</w:t>
      </w:r>
      <w:r>
        <w:rPr>
          <w:rFonts w:eastAsiaTheme="minorEastAsia" w:hint="eastAsia"/>
          <w:sz w:val="24"/>
        </w:rPr>
        <w:t xml:space="preserve">C </w:t>
      </w:r>
      <w:r>
        <w:rPr>
          <w:rFonts w:eastAsiaTheme="minorEastAsia" w:hint="eastAsia"/>
          <w:sz w:val="24"/>
        </w:rPr>
        <w:t>语言注重底层操作和算法实现，</w:t>
      </w:r>
      <w:r>
        <w:rPr>
          <w:rFonts w:eastAsiaTheme="minorEastAsia" w:hint="eastAsia"/>
          <w:sz w:val="24"/>
        </w:rPr>
        <w:t xml:space="preserve">Python </w:t>
      </w:r>
      <w:r>
        <w:rPr>
          <w:rFonts w:eastAsiaTheme="minorEastAsia" w:hint="eastAsia"/>
          <w:sz w:val="24"/>
        </w:rPr>
        <w:t>则以其丰富的库和简洁的语法，成为数据处理和分析的主流语言。数据库原理与</w:t>
      </w:r>
      <w:r>
        <w:rPr>
          <w:rFonts w:eastAsiaTheme="minorEastAsia" w:hint="eastAsia"/>
          <w:sz w:val="24"/>
        </w:rPr>
        <w:t xml:space="preserve"> SQL </w:t>
      </w:r>
      <w:r>
        <w:rPr>
          <w:rFonts w:eastAsiaTheme="minorEastAsia" w:hint="eastAsia"/>
          <w:sz w:val="24"/>
        </w:rPr>
        <w:t>实践、数据结构与算法是数据管理和处理的关键技术。数据库用于存储和管理数据，</w:t>
      </w:r>
      <w:r>
        <w:rPr>
          <w:rFonts w:eastAsiaTheme="minorEastAsia" w:hint="eastAsia"/>
          <w:sz w:val="24"/>
        </w:rPr>
        <w:t xml:space="preserve">SQL </w:t>
      </w:r>
      <w:r>
        <w:rPr>
          <w:rFonts w:eastAsiaTheme="minorEastAsia" w:hint="eastAsia"/>
          <w:sz w:val="24"/>
        </w:rPr>
        <w:t>语言实现数据的查询和操作；数据结构和算法决定了数据的组织方式和处理效率，在大数据处理中发挥着重要作用。</w:t>
      </w:r>
    </w:p>
    <w:p w14:paraId="48426BDB" w14:textId="32D6A82B"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③数据科学核心技术：机器学习、神经网络与深度学习、人工智能大语言模型等，是实现数据分析、预测和智能应用的核心技术。机器学习算法用于从数据中自动学习模式和规律，数据挖掘则侧重于发现隐藏在数据中的知识；神经网络和深度学习在图像识别、自然语言处理等领域取得了巨大成功；大语言模型推动了自然语言处理的发</w:t>
      </w:r>
      <w:r>
        <w:rPr>
          <w:rFonts w:eastAsiaTheme="minorEastAsia" w:hint="eastAsia"/>
          <w:sz w:val="24"/>
        </w:rPr>
        <w:lastRenderedPageBreak/>
        <w:t>展，为智能对话、文本生成等应用提供支持。大数据分析实务、可视化</w:t>
      </w:r>
      <w:r w:rsidR="00107238">
        <w:rPr>
          <w:rFonts w:eastAsiaTheme="minorEastAsia" w:hint="eastAsia"/>
          <w:sz w:val="24"/>
        </w:rPr>
        <w:t>技术与实践</w:t>
      </w:r>
      <w:r>
        <w:rPr>
          <w:rFonts w:eastAsiaTheme="minorEastAsia" w:hint="eastAsia"/>
          <w:sz w:val="24"/>
        </w:rPr>
        <w:t>、非结构数据分析与建模、分布式计算等，针对大数据处理中的实际问题和应用场景。大数据分析实务涵盖从数据采集到结果呈现的全流程；可视化</w:t>
      </w:r>
      <w:r w:rsidR="00107238">
        <w:rPr>
          <w:rFonts w:eastAsiaTheme="minorEastAsia" w:hint="eastAsia"/>
          <w:sz w:val="24"/>
        </w:rPr>
        <w:t>技术与实践</w:t>
      </w:r>
      <w:r>
        <w:rPr>
          <w:rFonts w:eastAsiaTheme="minorEastAsia" w:hint="eastAsia"/>
          <w:sz w:val="24"/>
        </w:rPr>
        <w:t>将复杂数据以直观图形展示，辅助决策；非结构数据分析与建模处理文本、图像等非结构化数据；分布式计算解决大数据处理的效率问题。</w:t>
      </w:r>
    </w:p>
    <w:p w14:paraId="0C2140C5"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2</w:t>
      </w:r>
      <w:r>
        <w:rPr>
          <w:rFonts w:eastAsiaTheme="minorEastAsia" w:hint="eastAsia"/>
          <w:sz w:val="24"/>
        </w:rPr>
        <w:t>、知识关联与层级结构</w:t>
      </w:r>
    </w:p>
    <w:p w14:paraId="2335EAA0" w14:textId="6FFE504F"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数学基础是整个知识体系的根基，为其他知识领域提供理论和方法支持。例如，机器学习算法中的梯度下降法基于数学分析中的导数概念，而数据在矩阵中的运算依赖高等代数知识。计算机技术是实现数据处理和分析的工具和平台。通过编程语言和数据管理技术，将数学算法应用于实际数据处理，同时为数据科学核心技术的实现提供支撑。数据科学核心技术建立在数学和计算机技术基础之上，实现对数据的深度分析和智能应用，解决复杂的实际问题。各个核心技术之间也相互关联，如深度学习中会用到机器学习的一些基本概念和方法。</w:t>
      </w:r>
    </w:p>
    <w:p w14:paraId="66544333" w14:textId="77777777" w:rsidR="00BD7E9E" w:rsidRDefault="001F2271">
      <w:pPr>
        <w:adjustRightInd w:val="0"/>
        <w:snapToGrid w:val="0"/>
        <w:spacing w:line="480" w:lineRule="exact"/>
        <w:ind w:firstLineChars="200" w:firstLine="480"/>
        <w:rPr>
          <w:rFonts w:eastAsiaTheme="minorEastAsia"/>
          <w:sz w:val="24"/>
        </w:rPr>
      </w:pPr>
      <w:r>
        <w:rPr>
          <w:rFonts w:eastAsiaTheme="minorEastAsia" w:hint="eastAsia"/>
          <w:sz w:val="24"/>
        </w:rPr>
        <w:t>学生可依据知识图谱构建系统的知识体系，明确学习目标和路径。在学习过程中，理解知识间的关联，更好地掌握重点和难点知识，提升学习效果。教师借助知识图谱优化课程设置和教学内容安排，依据知识的层级结构和关联关系，合理安排课程顺序，使教学更具系统性和逻辑性。在科研和项目实践中，知识图谱帮助学生和研究人员快速定位所需知识，激发创新思维，促进知识的融合与应用，提升解决实际问题的能力。</w:t>
      </w:r>
    </w:p>
    <w:p w14:paraId="5D65111C" w14:textId="77777777" w:rsidR="00BD7E9E" w:rsidRDefault="001F2271">
      <w:pPr>
        <w:pStyle w:val="13"/>
        <w:spacing w:beforeLines="50" w:before="120" w:line="480" w:lineRule="exact"/>
        <w:ind w:rightChars="237" w:right="498"/>
        <w:rPr>
          <w:rFonts w:ascii="黑体" w:eastAsia="黑体" w:hAnsi="黑体"/>
          <w:b/>
          <w:bCs/>
          <w:kern w:val="0"/>
          <w:sz w:val="28"/>
          <w:szCs w:val="28"/>
        </w:rPr>
      </w:pPr>
      <w:r>
        <w:rPr>
          <w:rFonts w:ascii="黑体" w:eastAsia="黑体" w:hAnsi="黑体" w:hint="eastAsia"/>
          <w:b/>
          <w:bCs/>
          <w:kern w:val="0"/>
          <w:sz w:val="28"/>
          <w:szCs w:val="28"/>
        </w:rPr>
        <w:t>五</w:t>
      </w:r>
      <w:r>
        <w:rPr>
          <w:rFonts w:ascii="黑体" w:eastAsia="黑体" w:hAnsi="黑体"/>
          <w:sz w:val="28"/>
          <w:szCs w:val="28"/>
        </w:rPr>
        <w:t>、</w:t>
      </w:r>
      <w:r>
        <w:rPr>
          <w:rFonts w:ascii="黑体" w:eastAsia="黑体" w:hAnsi="黑体" w:hint="eastAsia"/>
          <w:sz w:val="28"/>
          <w:szCs w:val="28"/>
        </w:rPr>
        <w:t>学制和学位</w:t>
      </w:r>
    </w:p>
    <w:p w14:paraId="094E412F" w14:textId="77777777" w:rsidR="00BD7E9E" w:rsidRDefault="001F2271">
      <w:pPr>
        <w:adjustRightInd w:val="0"/>
        <w:snapToGrid w:val="0"/>
        <w:spacing w:line="480" w:lineRule="exact"/>
        <w:ind w:firstLineChars="200" w:firstLine="480"/>
        <w:rPr>
          <w:sz w:val="24"/>
        </w:rPr>
      </w:pPr>
      <w:r>
        <w:rPr>
          <w:rFonts w:eastAsiaTheme="minorEastAsia"/>
          <w:sz w:val="24"/>
        </w:rPr>
        <w:t>学制：</w:t>
      </w:r>
      <w:r>
        <w:rPr>
          <w:rFonts w:hint="eastAsia"/>
          <w:sz w:val="24"/>
        </w:rPr>
        <w:t>本专业基本学制为四年，实行弹性修业年限制度，学生在校修业年限可以提前至三年或延长至六年，修满规定的学分准予毕业。</w:t>
      </w:r>
    </w:p>
    <w:p w14:paraId="1A274BAB" w14:textId="77777777" w:rsidR="00BD7E9E" w:rsidRDefault="001F2271">
      <w:pPr>
        <w:adjustRightInd w:val="0"/>
        <w:snapToGrid w:val="0"/>
        <w:spacing w:line="480" w:lineRule="exact"/>
        <w:ind w:firstLineChars="200" w:firstLine="480"/>
        <w:rPr>
          <w:rFonts w:eastAsiaTheme="minorEastAsia"/>
          <w:sz w:val="24"/>
        </w:rPr>
      </w:pPr>
      <w:r>
        <w:rPr>
          <w:rFonts w:eastAsiaTheme="minorEastAsia"/>
          <w:sz w:val="24"/>
        </w:rPr>
        <w:t>学位：</w:t>
      </w:r>
      <w:r>
        <w:rPr>
          <w:rFonts w:hint="eastAsia"/>
          <w:sz w:val="24"/>
        </w:rPr>
        <w:t>符合学士学位授予条件者，授予</w:t>
      </w:r>
      <w:r>
        <w:rPr>
          <w:rFonts w:ascii="宋体" w:hAnsi="宋体" w:hint="eastAsia"/>
          <w:bCs/>
          <w:kern w:val="0"/>
          <w:sz w:val="24"/>
        </w:rPr>
        <w:t>理学</w:t>
      </w:r>
      <w:r>
        <w:rPr>
          <w:rFonts w:hint="eastAsia"/>
          <w:sz w:val="24"/>
        </w:rPr>
        <w:t>学士学位</w:t>
      </w:r>
      <w:r>
        <w:rPr>
          <w:rFonts w:eastAsiaTheme="minorEastAsia"/>
          <w:sz w:val="24"/>
        </w:rPr>
        <w:t>。</w:t>
      </w:r>
    </w:p>
    <w:p w14:paraId="708E9D4F" w14:textId="4A67F66A" w:rsidR="00BD7E9E" w:rsidRDefault="001F2271">
      <w:pPr>
        <w:adjustRightInd w:val="0"/>
        <w:snapToGrid w:val="0"/>
        <w:spacing w:line="480" w:lineRule="exact"/>
        <w:ind w:firstLineChars="200" w:firstLine="480"/>
        <w:rPr>
          <w:sz w:val="24"/>
        </w:rPr>
      </w:pPr>
      <w:r>
        <w:rPr>
          <w:rFonts w:eastAsiaTheme="minorEastAsia"/>
          <w:sz w:val="24"/>
        </w:rPr>
        <w:t>毕业条件：学生在规定的学习年限内，</w:t>
      </w:r>
      <w:r>
        <w:rPr>
          <w:rFonts w:hint="eastAsia"/>
          <w:sz w:val="24"/>
        </w:rPr>
        <w:t>完成</w:t>
      </w:r>
      <w:r>
        <w:rPr>
          <w:rFonts w:eastAsiaTheme="minorEastAsia"/>
          <w:sz w:val="24"/>
        </w:rPr>
        <w:t>培养方案</w:t>
      </w:r>
      <w:r>
        <w:rPr>
          <w:rFonts w:hint="eastAsia"/>
          <w:sz w:val="24"/>
        </w:rPr>
        <w:t>要求的最低</w:t>
      </w:r>
      <w:r>
        <w:rPr>
          <w:sz w:val="24"/>
        </w:rPr>
        <w:t>总学分</w:t>
      </w:r>
      <w:r>
        <w:rPr>
          <w:rFonts w:hint="eastAsia"/>
          <w:sz w:val="24"/>
        </w:rPr>
        <w:t>1</w:t>
      </w:r>
      <w:r w:rsidR="00257DC4">
        <w:rPr>
          <w:rFonts w:hint="eastAsia"/>
          <w:sz w:val="24"/>
        </w:rPr>
        <w:t>50</w:t>
      </w:r>
      <w:r>
        <w:rPr>
          <w:sz w:val="24"/>
        </w:rPr>
        <w:t>学分</w:t>
      </w:r>
      <w:r>
        <w:rPr>
          <w:rFonts w:hint="eastAsia"/>
          <w:sz w:val="24"/>
        </w:rPr>
        <w:t>。</w:t>
      </w:r>
      <w:r>
        <w:rPr>
          <w:sz w:val="24"/>
        </w:rPr>
        <w:t>其中</w:t>
      </w:r>
      <w:r>
        <w:rPr>
          <w:rFonts w:hint="eastAsia"/>
          <w:sz w:val="24"/>
        </w:rPr>
        <w:t>：</w:t>
      </w:r>
    </w:p>
    <w:tbl>
      <w:tblPr>
        <w:tblW w:w="7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5"/>
        <w:gridCol w:w="2643"/>
        <w:gridCol w:w="1302"/>
        <w:gridCol w:w="1351"/>
      </w:tblGrid>
      <w:tr w:rsidR="00BD7E9E" w14:paraId="366BB879" w14:textId="77777777">
        <w:trPr>
          <w:cantSplit/>
          <w:trHeight w:val="567"/>
          <w:jc w:val="center"/>
        </w:trPr>
        <w:tc>
          <w:tcPr>
            <w:tcW w:w="2035" w:type="dxa"/>
            <w:tcBorders>
              <w:top w:val="single" w:sz="4" w:space="0" w:color="auto"/>
              <w:left w:val="single" w:sz="4" w:space="0" w:color="auto"/>
              <w:bottom w:val="single" w:sz="4" w:space="0" w:color="auto"/>
              <w:right w:val="single" w:sz="4" w:space="0" w:color="auto"/>
            </w:tcBorders>
            <w:vAlign w:val="center"/>
          </w:tcPr>
          <w:p w14:paraId="2A35D6C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教学环节</w:t>
            </w:r>
          </w:p>
        </w:tc>
        <w:tc>
          <w:tcPr>
            <w:tcW w:w="2643" w:type="dxa"/>
            <w:tcBorders>
              <w:top w:val="single" w:sz="4" w:space="0" w:color="auto"/>
              <w:left w:val="single" w:sz="4" w:space="0" w:color="auto"/>
              <w:bottom w:val="single" w:sz="4" w:space="0" w:color="auto"/>
              <w:right w:val="single" w:sz="4" w:space="0" w:color="auto"/>
            </w:tcBorders>
            <w:vAlign w:val="center"/>
          </w:tcPr>
          <w:p w14:paraId="6E7CC271"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课程类别</w:t>
            </w:r>
          </w:p>
        </w:tc>
        <w:tc>
          <w:tcPr>
            <w:tcW w:w="1302" w:type="dxa"/>
            <w:tcBorders>
              <w:top w:val="single" w:sz="4" w:space="0" w:color="auto"/>
              <w:left w:val="single" w:sz="4" w:space="0" w:color="auto"/>
              <w:bottom w:val="single" w:sz="4" w:space="0" w:color="auto"/>
              <w:right w:val="single" w:sz="4" w:space="0" w:color="auto"/>
            </w:tcBorders>
            <w:vAlign w:val="center"/>
          </w:tcPr>
          <w:p w14:paraId="433C4D74"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门数</w:t>
            </w:r>
          </w:p>
        </w:tc>
        <w:tc>
          <w:tcPr>
            <w:tcW w:w="1351" w:type="dxa"/>
            <w:tcBorders>
              <w:top w:val="single" w:sz="4" w:space="0" w:color="auto"/>
              <w:left w:val="single" w:sz="4" w:space="0" w:color="auto"/>
              <w:bottom w:val="single" w:sz="4" w:space="0" w:color="auto"/>
              <w:right w:val="single" w:sz="4" w:space="0" w:color="auto"/>
            </w:tcBorders>
            <w:vAlign w:val="center"/>
          </w:tcPr>
          <w:p w14:paraId="7B744443"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b/>
                <w:sz w:val="24"/>
              </w:rPr>
              <w:t>学分</w:t>
            </w:r>
          </w:p>
        </w:tc>
      </w:tr>
      <w:tr w:rsidR="00BD7E9E" w14:paraId="5169F301"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5D90D6CB"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lastRenderedPageBreak/>
              <w:t>通识教育</w:t>
            </w:r>
          </w:p>
        </w:tc>
        <w:tc>
          <w:tcPr>
            <w:tcW w:w="2643" w:type="dxa"/>
            <w:tcBorders>
              <w:top w:val="single" w:sz="4" w:space="0" w:color="auto"/>
              <w:left w:val="single" w:sz="4" w:space="0" w:color="auto"/>
              <w:bottom w:val="single" w:sz="4" w:space="0" w:color="auto"/>
              <w:right w:val="single" w:sz="4" w:space="0" w:color="auto"/>
            </w:tcBorders>
            <w:vAlign w:val="center"/>
          </w:tcPr>
          <w:p w14:paraId="188D059C" w14:textId="77777777" w:rsidR="00BD7E9E" w:rsidRDefault="001F2271">
            <w:pPr>
              <w:jc w:val="center"/>
              <w:rPr>
                <w:rFonts w:asciiTheme="minorEastAsia" w:eastAsiaTheme="minorEastAsia" w:hAnsiTheme="minorEastAsia" w:cstheme="minorEastAsia"/>
                <w:b/>
                <w:sz w:val="24"/>
              </w:rPr>
            </w:pPr>
            <w:r>
              <w:rPr>
                <w:rFonts w:asciiTheme="minorEastAsia" w:eastAsiaTheme="minorEastAsia" w:hAnsiTheme="minorEastAsia" w:cstheme="minorEastAsia" w:hint="eastAsia"/>
                <w:sz w:val="24"/>
              </w:rPr>
              <w:t>通识教育必修课</w:t>
            </w:r>
          </w:p>
        </w:tc>
        <w:tc>
          <w:tcPr>
            <w:tcW w:w="1302" w:type="dxa"/>
            <w:tcBorders>
              <w:top w:val="single" w:sz="4" w:space="0" w:color="auto"/>
              <w:left w:val="single" w:sz="4" w:space="0" w:color="auto"/>
              <w:right w:val="single" w:sz="4" w:space="0" w:color="auto"/>
            </w:tcBorders>
            <w:vAlign w:val="center"/>
          </w:tcPr>
          <w:p w14:paraId="751CFFAB" w14:textId="77777777" w:rsidR="00BD7E9E" w:rsidRDefault="001F2271">
            <w:pPr>
              <w:jc w:val="center"/>
              <w:rPr>
                <w:rFonts w:eastAsiaTheme="minorEastAsia"/>
                <w:sz w:val="24"/>
              </w:rPr>
            </w:pPr>
            <w:r>
              <w:rPr>
                <w:rFonts w:eastAsiaTheme="minorEastAsia"/>
                <w:sz w:val="24"/>
              </w:rPr>
              <w:t>2</w:t>
            </w:r>
            <w:r>
              <w:rPr>
                <w:rFonts w:eastAsiaTheme="minorEastAsia" w:hint="eastAsia"/>
                <w:sz w:val="24"/>
              </w:rPr>
              <w:t>2</w:t>
            </w:r>
          </w:p>
        </w:tc>
        <w:tc>
          <w:tcPr>
            <w:tcW w:w="1351" w:type="dxa"/>
            <w:tcBorders>
              <w:top w:val="single" w:sz="4" w:space="0" w:color="auto"/>
              <w:left w:val="single" w:sz="4" w:space="0" w:color="auto"/>
              <w:right w:val="single" w:sz="4" w:space="0" w:color="auto"/>
            </w:tcBorders>
            <w:vAlign w:val="center"/>
          </w:tcPr>
          <w:p w14:paraId="748946B1" w14:textId="77777777" w:rsidR="00BD7E9E" w:rsidRDefault="001F2271">
            <w:pPr>
              <w:jc w:val="center"/>
              <w:rPr>
                <w:rFonts w:eastAsiaTheme="minorEastAsia"/>
                <w:sz w:val="24"/>
              </w:rPr>
            </w:pPr>
            <w:r>
              <w:rPr>
                <w:rFonts w:eastAsiaTheme="minorEastAsia" w:hint="eastAsia"/>
                <w:sz w:val="24"/>
              </w:rPr>
              <w:t>49</w:t>
            </w:r>
          </w:p>
        </w:tc>
      </w:tr>
      <w:tr w:rsidR="00BD7E9E" w14:paraId="5B53A9AB" w14:textId="77777777">
        <w:trPr>
          <w:cantSplit/>
          <w:trHeight w:val="567"/>
          <w:jc w:val="center"/>
        </w:trPr>
        <w:tc>
          <w:tcPr>
            <w:tcW w:w="2035" w:type="dxa"/>
            <w:vMerge/>
            <w:tcBorders>
              <w:left w:val="single" w:sz="4" w:space="0" w:color="auto"/>
              <w:right w:val="single" w:sz="4" w:space="0" w:color="auto"/>
            </w:tcBorders>
            <w:vAlign w:val="center"/>
          </w:tcPr>
          <w:p w14:paraId="689C4D32" w14:textId="77777777" w:rsidR="00BD7E9E" w:rsidRDefault="00BD7E9E">
            <w:pPr>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4F4A5D3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通识教育选修课</w:t>
            </w:r>
          </w:p>
        </w:tc>
        <w:tc>
          <w:tcPr>
            <w:tcW w:w="1302" w:type="dxa"/>
            <w:tcBorders>
              <w:top w:val="single" w:sz="4" w:space="0" w:color="auto"/>
              <w:left w:val="single" w:sz="4" w:space="0" w:color="auto"/>
              <w:right w:val="single" w:sz="4" w:space="0" w:color="auto"/>
            </w:tcBorders>
            <w:vAlign w:val="center"/>
          </w:tcPr>
          <w:p w14:paraId="72E6EFF4" w14:textId="77777777" w:rsidR="00BD7E9E" w:rsidRDefault="00BD7E9E">
            <w:pPr>
              <w:jc w:val="center"/>
              <w:rPr>
                <w:rFonts w:eastAsiaTheme="minorEastAsia"/>
                <w:sz w:val="24"/>
              </w:rPr>
            </w:pPr>
          </w:p>
        </w:tc>
        <w:tc>
          <w:tcPr>
            <w:tcW w:w="1351" w:type="dxa"/>
            <w:tcBorders>
              <w:top w:val="single" w:sz="4" w:space="0" w:color="auto"/>
              <w:left w:val="single" w:sz="4" w:space="0" w:color="auto"/>
              <w:right w:val="single" w:sz="4" w:space="0" w:color="auto"/>
            </w:tcBorders>
            <w:vAlign w:val="center"/>
          </w:tcPr>
          <w:p w14:paraId="20904FD7" w14:textId="77777777" w:rsidR="00BD7E9E" w:rsidRDefault="001F2271">
            <w:pPr>
              <w:jc w:val="center"/>
              <w:rPr>
                <w:rFonts w:eastAsiaTheme="minorEastAsia"/>
                <w:sz w:val="24"/>
              </w:rPr>
            </w:pPr>
            <w:r>
              <w:rPr>
                <w:rFonts w:eastAsiaTheme="minorEastAsia" w:hint="eastAsia"/>
                <w:sz w:val="24"/>
              </w:rPr>
              <w:t>10</w:t>
            </w:r>
          </w:p>
        </w:tc>
      </w:tr>
      <w:tr w:rsidR="00BD7E9E" w14:paraId="4B9FDF19" w14:textId="77777777">
        <w:trPr>
          <w:cantSplit/>
          <w:trHeight w:val="567"/>
          <w:jc w:val="center"/>
        </w:trPr>
        <w:tc>
          <w:tcPr>
            <w:tcW w:w="2035" w:type="dxa"/>
            <w:vMerge w:val="restart"/>
            <w:tcBorders>
              <w:top w:val="single" w:sz="4" w:space="0" w:color="auto"/>
              <w:left w:val="single" w:sz="4" w:space="0" w:color="auto"/>
              <w:right w:val="single" w:sz="4" w:space="0" w:color="auto"/>
            </w:tcBorders>
            <w:vAlign w:val="center"/>
          </w:tcPr>
          <w:p w14:paraId="33A0F8A9"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专业教育</w:t>
            </w:r>
          </w:p>
        </w:tc>
        <w:tc>
          <w:tcPr>
            <w:tcW w:w="2643" w:type="dxa"/>
            <w:tcBorders>
              <w:top w:val="single" w:sz="4" w:space="0" w:color="auto"/>
              <w:left w:val="single" w:sz="4" w:space="0" w:color="auto"/>
              <w:bottom w:val="single" w:sz="4" w:space="0" w:color="auto"/>
              <w:right w:val="single" w:sz="4" w:space="0" w:color="auto"/>
            </w:tcBorders>
            <w:vAlign w:val="center"/>
          </w:tcPr>
          <w:p w14:paraId="417048AE"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专业必修课</w:t>
            </w:r>
          </w:p>
        </w:tc>
        <w:tc>
          <w:tcPr>
            <w:tcW w:w="1302" w:type="dxa"/>
            <w:tcBorders>
              <w:top w:val="single" w:sz="4" w:space="0" w:color="auto"/>
              <w:left w:val="single" w:sz="4" w:space="0" w:color="auto"/>
              <w:right w:val="single" w:sz="4" w:space="0" w:color="auto"/>
            </w:tcBorders>
            <w:vAlign w:val="center"/>
          </w:tcPr>
          <w:p w14:paraId="0BA11A86" w14:textId="77777777" w:rsidR="00BD7E9E" w:rsidRDefault="001F2271">
            <w:pPr>
              <w:jc w:val="center"/>
              <w:rPr>
                <w:rFonts w:eastAsiaTheme="minorEastAsia"/>
                <w:sz w:val="24"/>
              </w:rPr>
            </w:pPr>
            <w:r>
              <w:rPr>
                <w:rFonts w:eastAsiaTheme="minorEastAsia" w:hint="eastAsia"/>
                <w:sz w:val="24"/>
              </w:rPr>
              <w:t>12</w:t>
            </w:r>
          </w:p>
        </w:tc>
        <w:tc>
          <w:tcPr>
            <w:tcW w:w="1351" w:type="dxa"/>
            <w:tcBorders>
              <w:top w:val="single" w:sz="4" w:space="0" w:color="auto"/>
              <w:left w:val="single" w:sz="4" w:space="0" w:color="auto"/>
              <w:right w:val="single" w:sz="4" w:space="0" w:color="auto"/>
            </w:tcBorders>
            <w:vAlign w:val="center"/>
          </w:tcPr>
          <w:p w14:paraId="3E833BF4" w14:textId="77777777" w:rsidR="00BD7E9E" w:rsidRDefault="001F2271">
            <w:pPr>
              <w:jc w:val="center"/>
              <w:rPr>
                <w:rFonts w:eastAsiaTheme="minorEastAsia"/>
                <w:sz w:val="24"/>
              </w:rPr>
            </w:pPr>
            <w:r>
              <w:rPr>
                <w:rFonts w:eastAsiaTheme="minorEastAsia" w:hint="eastAsia"/>
                <w:sz w:val="24"/>
              </w:rPr>
              <w:t>36</w:t>
            </w:r>
          </w:p>
        </w:tc>
      </w:tr>
      <w:tr w:rsidR="00BD7E9E" w14:paraId="069E39DD" w14:textId="77777777">
        <w:trPr>
          <w:cantSplit/>
          <w:trHeight w:val="567"/>
          <w:jc w:val="center"/>
        </w:trPr>
        <w:tc>
          <w:tcPr>
            <w:tcW w:w="2035" w:type="dxa"/>
            <w:vMerge/>
            <w:tcBorders>
              <w:left w:val="single" w:sz="4" w:space="0" w:color="auto"/>
              <w:right w:val="single" w:sz="4" w:space="0" w:color="auto"/>
            </w:tcBorders>
            <w:vAlign w:val="center"/>
          </w:tcPr>
          <w:p w14:paraId="4F3EABA8" w14:textId="77777777" w:rsidR="00BD7E9E" w:rsidRDefault="00BD7E9E">
            <w:pPr>
              <w:widowControl/>
              <w:jc w:val="center"/>
              <w:rPr>
                <w:rFonts w:asciiTheme="minorEastAsia" w:eastAsiaTheme="minorEastAsia" w:hAnsiTheme="minorEastAsia" w:cstheme="minorEastAsia"/>
                <w:sz w:val="24"/>
              </w:rPr>
            </w:pPr>
          </w:p>
        </w:tc>
        <w:tc>
          <w:tcPr>
            <w:tcW w:w="2643" w:type="dxa"/>
            <w:tcBorders>
              <w:top w:val="single" w:sz="4" w:space="0" w:color="auto"/>
              <w:left w:val="single" w:sz="4" w:space="0" w:color="auto"/>
              <w:bottom w:val="single" w:sz="4" w:space="0" w:color="auto"/>
              <w:right w:val="single" w:sz="4" w:space="0" w:color="auto"/>
            </w:tcBorders>
            <w:vAlign w:val="center"/>
          </w:tcPr>
          <w:p w14:paraId="324C2340"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专业选修课</w:t>
            </w:r>
          </w:p>
        </w:tc>
        <w:tc>
          <w:tcPr>
            <w:tcW w:w="1302" w:type="dxa"/>
            <w:tcBorders>
              <w:left w:val="single" w:sz="4" w:space="0" w:color="auto"/>
              <w:right w:val="single" w:sz="4" w:space="0" w:color="auto"/>
            </w:tcBorders>
            <w:vAlign w:val="center"/>
          </w:tcPr>
          <w:p w14:paraId="2DF11236"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145471CB" w14:textId="77777777" w:rsidR="00BD7E9E" w:rsidRDefault="001F2271">
            <w:pPr>
              <w:jc w:val="center"/>
              <w:rPr>
                <w:rFonts w:eastAsiaTheme="minorEastAsia"/>
                <w:sz w:val="24"/>
              </w:rPr>
            </w:pPr>
            <w:r>
              <w:rPr>
                <w:rFonts w:eastAsiaTheme="minorEastAsia" w:hint="eastAsia"/>
                <w:sz w:val="24"/>
              </w:rPr>
              <w:t>28</w:t>
            </w:r>
          </w:p>
        </w:tc>
      </w:tr>
      <w:tr w:rsidR="00BD7E9E" w14:paraId="5D3D5542"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7F1E80D7" w14:textId="77777777" w:rsidR="00BD7E9E" w:rsidRDefault="001F2271">
            <w:pPr>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实践教育（不含课堂实验学分）</w:t>
            </w:r>
          </w:p>
        </w:tc>
        <w:tc>
          <w:tcPr>
            <w:tcW w:w="1302" w:type="dxa"/>
            <w:tcBorders>
              <w:left w:val="single" w:sz="4" w:space="0" w:color="auto"/>
              <w:right w:val="single" w:sz="4" w:space="0" w:color="auto"/>
            </w:tcBorders>
            <w:vAlign w:val="center"/>
          </w:tcPr>
          <w:p w14:paraId="5041A2BA" w14:textId="77777777" w:rsidR="00BD7E9E" w:rsidRDefault="00BD7E9E">
            <w:pPr>
              <w:jc w:val="center"/>
              <w:rPr>
                <w:rFonts w:eastAsiaTheme="minorEastAsia"/>
                <w:sz w:val="24"/>
              </w:rPr>
            </w:pPr>
          </w:p>
        </w:tc>
        <w:tc>
          <w:tcPr>
            <w:tcW w:w="1351" w:type="dxa"/>
            <w:tcBorders>
              <w:left w:val="single" w:sz="4" w:space="0" w:color="auto"/>
              <w:right w:val="single" w:sz="4" w:space="0" w:color="auto"/>
            </w:tcBorders>
            <w:vAlign w:val="center"/>
          </w:tcPr>
          <w:p w14:paraId="010CA5B2" w14:textId="411A4FD6" w:rsidR="00BD7E9E" w:rsidRDefault="00CB51C5">
            <w:pPr>
              <w:jc w:val="center"/>
              <w:rPr>
                <w:rFonts w:eastAsiaTheme="minorEastAsia"/>
                <w:sz w:val="24"/>
              </w:rPr>
            </w:pPr>
            <w:r>
              <w:rPr>
                <w:rFonts w:eastAsiaTheme="minorEastAsia"/>
                <w:sz w:val="24"/>
              </w:rPr>
              <w:t>27</w:t>
            </w:r>
          </w:p>
        </w:tc>
      </w:tr>
      <w:tr w:rsidR="00BD7E9E" w14:paraId="578CF8AB"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14FCBCA4" w14:textId="77777777" w:rsidR="00BD7E9E" w:rsidRDefault="001F2271">
            <w:pPr>
              <w:jc w:val="center"/>
              <w:rPr>
                <w:rFonts w:eastAsiaTheme="minorEastAsia"/>
                <w:sz w:val="24"/>
              </w:rPr>
            </w:pPr>
            <w:r>
              <w:rPr>
                <w:rFonts w:eastAsiaTheme="minorEastAsia" w:hint="eastAsia"/>
                <w:sz w:val="24"/>
              </w:rPr>
              <w:t>体质健康测试</w:t>
            </w:r>
          </w:p>
        </w:tc>
        <w:tc>
          <w:tcPr>
            <w:tcW w:w="2653" w:type="dxa"/>
            <w:gridSpan w:val="2"/>
            <w:tcBorders>
              <w:left w:val="single" w:sz="4" w:space="0" w:color="auto"/>
              <w:right w:val="single" w:sz="4" w:space="0" w:color="auto"/>
            </w:tcBorders>
            <w:vAlign w:val="center"/>
          </w:tcPr>
          <w:p w14:paraId="3EDDA197" w14:textId="77777777" w:rsidR="00BD7E9E" w:rsidRDefault="001F2271">
            <w:pPr>
              <w:jc w:val="center"/>
              <w:rPr>
                <w:rFonts w:eastAsiaTheme="minorEastAsia"/>
                <w:sz w:val="24"/>
              </w:rPr>
            </w:pPr>
            <w:r>
              <w:rPr>
                <w:rFonts w:eastAsiaTheme="minorEastAsia" w:hint="eastAsia"/>
                <w:sz w:val="24"/>
              </w:rPr>
              <w:t>通过</w:t>
            </w:r>
          </w:p>
        </w:tc>
      </w:tr>
      <w:tr w:rsidR="00BD7E9E" w14:paraId="277E14D1" w14:textId="77777777">
        <w:trPr>
          <w:cantSplit/>
          <w:trHeight w:val="567"/>
          <w:jc w:val="center"/>
        </w:trPr>
        <w:tc>
          <w:tcPr>
            <w:tcW w:w="4678" w:type="dxa"/>
            <w:gridSpan w:val="2"/>
            <w:tcBorders>
              <w:top w:val="single" w:sz="4" w:space="0" w:color="auto"/>
              <w:left w:val="single" w:sz="4" w:space="0" w:color="auto"/>
              <w:bottom w:val="single" w:sz="4" w:space="0" w:color="auto"/>
              <w:right w:val="single" w:sz="4" w:space="0" w:color="auto"/>
            </w:tcBorders>
            <w:vAlign w:val="center"/>
          </w:tcPr>
          <w:p w14:paraId="562C97A7" w14:textId="77777777" w:rsidR="00BD7E9E" w:rsidRDefault="001F2271">
            <w:pPr>
              <w:jc w:val="center"/>
              <w:rPr>
                <w:rFonts w:asciiTheme="minorEastAsia" w:eastAsiaTheme="minorEastAsia" w:hAnsiTheme="minorEastAsia" w:cstheme="minorEastAsia"/>
                <w:b/>
                <w:bCs/>
                <w:sz w:val="24"/>
              </w:rPr>
            </w:pPr>
            <w:r>
              <w:rPr>
                <w:rFonts w:asciiTheme="minorEastAsia" w:eastAsiaTheme="minorEastAsia" w:hAnsiTheme="minorEastAsia" w:cstheme="minorEastAsia" w:hint="eastAsia"/>
                <w:b/>
                <w:bCs/>
                <w:sz w:val="24"/>
              </w:rPr>
              <w:t>总计</w:t>
            </w:r>
          </w:p>
        </w:tc>
        <w:tc>
          <w:tcPr>
            <w:tcW w:w="1302" w:type="dxa"/>
            <w:tcBorders>
              <w:left w:val="single" w:sz="4" w:space="0" w:color="auto"/>
              <w:bottom w:val="single" w:sz="4" w:space="0" w:color="auto"/>
              <w:right w:val="single" w:sz="4" w:space="0" w:color="auto"/>
            </w:tcBorders>
            <w:vAlign w:val="center"/>
          </w:tcPr>
          <w:p w14:paraId="07C2D237" w14:textId="77777777" w:rsidR="00BD7E9E" w:rsidRDefault="00BD7E9E">
            <w:pPr>
              <w:jc w:val="center"/>
              <w:rPr>
                <w:rFonts w:eastAsiaTheme="minorEastAsia"/>
                <w:sz w:val="24"/>
              </w:rPr>
            </w:pPr>
          </w:p>
        </w:tc>
        <w:tc>
          <w:tcPr>
            <w:tcW w:w="1351" w:type="dxa"/>
            <w:tcBorders>
              <w:left w:val="single" w:sz="4" w:space="0" w:color="auto"/>
              <w:bottom w:val="single" w:sz="4" w:space="0" w:color="auto"/>
              <w:right w:val="single" w:sz="4" w:space="0" w:color="auto"/>
            </w:tcBorders>
            <w:vAlign w:val="center"/>
          </w:tcPr>
          <w:p w14:paraId="580734B6" w14:textId="5DAA74C2" w:rsidR="00BD7E9E" w:rsidRDefault="001F2271">
            <w:pPr>
              <w:jc w:val="center"/>
              <w:rPr>
                <w:rFonts w:eastAsiaTheme="minorEastAsia"/>
                <w:sz w:val="24"/>
              </w:rPr>
            </w:pPr>
            <w:r>
              <w:rPr>
                <w:rFonts w:eastAsiaTheme="minorEastAsia" w:hint="eastAsia"/>
                <w:sz w:val="24"/>
              </w:rPr>
              <w:t>1</w:t>
            </w:r>
            <w:r w:rsidR="00257DC4">
              <w:rPr>
                <w:rFonts w:eastAsiaTheme="minorEastAsia" w:hint="eastAsia"/>
                <w:sz w:val="24"/>
              </w:rPr>
              <w:t>50</w:t>
            </w:r>
          </w:p>
        </w:tc>
      </w:tr>
    </w:tbl>
    <w:p w14:paraId="2AF16294" w14:textId="77777777" w:rsidR="00BD7E9E" w:rsidRDefault="00BD7E9E">
      <w:pPr>
        <w:widowControl/>
        <w:spacing w:line="360" w:lineRule="auto"/>
        <w:jc w:val="left"/>
        <w:rPr>
          <w:rFonts w:ascii="宋体" w:hAnsi="宋体"/>
          <w:b/>
          <w:bCs/>
          <w:kern w:val="0"/>
          <w:sz w:val="24"/>
          <w:szCs w:val="32"/>
        </w:rPr>
      </w:pPr>
    </w:p>
    <w:p w14:paraId="095F9AA4" w14:textId="77777777" w:rsidR="00BD7E9E" w:rsidRDefault="001F2271">
      <w:pPr>
        <w:widowControl/>
        <w:spacing w:line="360" w:lineRule="auto"/>
        <w:jc w:val="left"/>
        <w:rPr>
          <w:rFonts w:ascii="黑体" w:eastAsia="黑体" w:hAnsi="黑体"/>
          <w:b/>
          <w:bCs/>
          <w:kern w:val="0"/>
          <w:sz w:val="28"/>
          <w:szCs w:val="28"/>
        </w:rPr>
      </w:pPr>
      <w:r>
        <w:rPr>
          <w:rFonts w:ascii="黑体" w:eastAsia="黑体" w:hAnsi="黑体" w:hint="eastAsia"/>
          <w:b/>
          <w:bCs/>
          <w:kern w:val="0"/>
          <w:sz w:val="28"/>
          <w:szCs w:val="28"/>
        </w:rPr>
        <w:t>六、学分一览表</w:t>
      </w:r>
    </w:p>
    <w:p w14:paraId="33BC3502" w14:textId="77777777" w:rsidR="00BD7E9E" w:rsidRDefault="001F2271">
      <w:pPr>
        <w:pStyle w:val="af9"/>
        <w:widowControl/>
        <w:spacing w:line="360" w:lineRule="auto"/>
        <w:ind w:firstLineChars="0" w:firstLine="0"/>
        <w:jc w:val="center"/>
        <w:rPr>
          <w:rFonts w:ascii="宋体" w:hAnsi="宋体"/>
          <w:b/>
          <w:bCs/>
          <w:kern w:val="0"/>
          <w:sz w:val="24"/>
          <w:szCs w:val="32"/>
        </w:rPr>
      </w:pPr>
      <w:r>
        <w:rPr>
          <w:rFonts w:ascii="宋体" w:hAnsi="宋体" w:hint="eastAsia"/>
          <w:b/>
          <w:bCs/>
          <w:kern w:val="0"/>
          <w:sz w:val="24"/>
          <w:szCs w:val="32"/>
        </w:rPr>
        <w:t>总学分一览表</w:t>
      </w:r>
    </w:p>
    <w:tbl>
      <w:tblPr>
        <w:tblW w:w="8308" w:type="dxa"/>
        <w:jc w:val="center"/>
        <w:tblLook w:val="04A0" w:firstRow="1" w:lastRow="0" w:firstColumn="1" w:lastColumn="0" w:noHBand="0" w:noVBand="1"/>
      </w:tblPr>
      <w:tblGrid>
        <w:gridCol w:w="892"/>
        <w:gridCol w:w="1548"/>
        <w:gridCol w:w="728"/>
        <w:gridCol w:w="1538"/>
        <w:gridCol w:w="767"/>
        <w:gridCol w:w="1407"/>
        <w:gridCol w:w="1428"/>
      </w:tblGrid>
      <w:tr w:rsidR="00BD7E9E" w14:paraId="2AC6175A" w14:textId="77777777">
        <w:trPr>
          <w:trHeight w:val="454"/>
          <w:jc w:val="center"/>
        </w:trPr>
        <w:tc>
          <w:tcPr>
            <w:tcW w:w="892" w:type="dxa"/>
            <w:tcBorders>
              <w:top w:val="single" w:sz="12" w:space="0" w:color="000000"/>
              <w:bottom w:val="single" w:sz="6" w:space="0" w:color="000000"/>
              <w:right w:val="single" w:sz="6" w:space="0" w:color="000000"/>
            </w:tcBorders>
            <w:noWrap/>
            <w:vAlign w:val="center"/>
          </w:tcPr>
          <w:p w14:paraId="564A66BE" w14:textId="77777777" w:rsidR="00BD7E9E" w:rsidRDefault="001F2271">
            <w:pPr>
              <w:widowControl/>
              <w:jc w:val="center"/>
              <w:rPr>
                <w:rFonts w:ascii="宋体" w:hAnsi="宋体"/>
                <w:b/>
                <w:kern w:val="0"/>
                <w:szCs w:val="21"/>
              </w:rPr>
            </w:pPr>
            <w:r>
              <w:rPr>
                <w:rFonts w:ascii="宋体" w:hAnsi="宋体" w:hint="eastAsia"/>
                <w:b/>
                <w:kern w:val="0"/>
                <w:szCs w:val="21"/>
              </w:rPr>
              <w:t>总学分</w:t>
            </w:r>
          </w:p>
        </w:tc>
        <w:tc>
          <w:tcPr>
            <w:tcW w:w="4581" w:type="dxa"/>
            <w:gridSpan w:val="4"/>
            <w:tcBorders>
              <w:top w:val="single" w:sz="12" w:space="0" w:color="000000"/>
              <w:left w:val="single" w:sz="6" w:space="0" w:color="000000"/>
              <w:bottom w:val="single" w:sz="6" w:space="0" w:color="000000"/>
              <w:right w:val="single" w:sz="6" w:space="0" w:color="000000"/>
            </w:tcBorders>
            <w:noWrap/>
            <w:vAlign w:val="center"/>
          </w:tcPr>
          <w:p w14:paraId="7F5458C4" w14:textId="77777777" w:rsidR="00BD7E9E" w:rsidRDefault="001F2271">
            <w:pPr>
              <w:widowControl/>
              <w:jc w:val="center"/>
              <w:rPr>
                <w:rFonts w:ascii="宋体" w:hAnsi="宋体"/>
                <w:b/>
                <w:kern w:val="0"/>
                <w:szCs w:val="21"/>
              </w:rPr>
            </w:pPr>
            <w:r>
              <w:rPr>
                <w:rFonts w:ascii="宋体" w:hAnsi="宋体" w:hint="eastAsia"/>
                <w:b/>
                <w:kern w:val="0"/>
                <w:szCs w:val="21"/>
              </w:rPr>
              <w:t>教学方式</w:t>
            </w:r>
          </w:p>
        </w:tc>
        <w:tc>
          <w:tcPr>
            <w:tcW w:w="2835" w:type="dxa"/>
            <w:gridSpan w:val="2"/>
            <w:tcBorders>
              <w:top w:val="single" w:sz="12" w:space="0" w:color="000000"/>
              <w:left w:val="single" w:sz="6" w:space="0" w:color="000000"/>
              <w:bottom w:val="single" w:sz="6" w:space="0" w:color="000000"/>
            </w:tcBorders>
            <w:noWrap/>
            <w:vAlign w:val="center"/>
          </w:tcPr>
          <w:p w14:paraId="61DE5DEC" w14:textId="77777777" w:rsidR="00BD7E9E" w:rsidRDefault="001F2271">
            <w:pPr>
              <w:widowControl/>
              <w:jc w:val="center"/>
              <w:rPr>
                <w:rFonts w:ascii="宋体" w:hAnsi="宋体"/>
                <w:b/>
                <w:kern w:val="0"/>
                <w:szCs w:val="21"/>
              </w:rPr>
            </w:pPr>
            <w:r>
              <w:rPr>
                <w:rFonts w:ascii="宋体" w:hAnsi="宋体" w:hint="eastAsia"/>
                <w:b/>
                <w:kern w:val="0"/>
                <w:szCs w:val="21"/>
              </w:rPr>
              <w:t>理论与实践教学比例（%）</w:t>
            </w:r>
          </w:p>
        </w:tc>
      </w:tr>
      <w:tr w:rsidR="00BD7E9E" w14:paraId="53790B6A" w14:textId="77777777">
        <w:trPr>
          <w:trHeight w:val="454"/>
          <w:jc w:val="center"/>
        </w:trPr>
        <w:tc>
          <w:tcPr>
            <w:tcW w:w="892" w:type="dxa"/>
            <w:vMerge w:val="restart"/>
            <w:tcBorders>
              <w:top w:val="single" w:sz="6" w:space="0" w:color="000000"/>
              <w:bottom w:val="single" w:sz="8" w:space="0" w:color="000000"/>
              <w:right w:val="single" w:sz="6" w:space="0" w:color="000000"/>
            </w:tcBorders>
            <w:vAlign w:val="center"/>
          </w:tcPr>
          <w:p w14:paraId="0C7AB1C3" w14:textId="74DE6005" w:rsidR="00BD7E9E" w:rsidRDefault="001F2271">
            <w:pPr>
              <w:widowControl/>
              <w:jc w:val="center"/>
              <w:rPr>
                <w:rFonts w:ascii="宋体" w:hAnsi="宋体"/>
                <w:kern w:val="0"/>
                <w:szCs w:val="21"/>
              </w:rPr>
            </w:pPr>
            <w:r>
              <w:rPr>
                <w:rFonts w:ascii="宋体" w:hAnsi="宋体" w:hint="eastAsia"/>
                <w:kern w:val="0"/>
                <w:szCs w:val="21"/>
              </w:rPr>
              <w:t>1</w:t>
            </w:r>
            <w:r w:rsidR="00257DC4">
              <w:rPr>
                <w:rFonts w:ascii="宋体" w:hAnsi="宋体" w:hint="eastAsia"/>
                <w:kern w:val="0"/>
                <w:szCs w:val="21"/>
              </w:rPr>
              <w:t>50</w:t>
            </w:r>
          </w:p>
        </w:tc>
        <w:tc>
          <w:tcPr>
            <w:tcW w:w="1548" w:type="dxa"/>
            <w:vMerge w:val="restart"/>
            <w:tcBorders>
              <w:top w:val="single" w:sz="6" w:space="0" w:color="000000"/>
              <w:left w:val="single" w:sz="6" w:space="0" w:color="000000"/>
              <w:bottom w:val="single" w:sz="8" w:space="0" w:color="000000"/>
              <w:right w:val="single" w:sz="6" w:space="0" w:color="000000"/>
            </w:tcBorders>
            <w:vAlign w:val="center"/>
          </w:tcPr>
          <w:p w14:paraId="5A02460D" w14:textId="77777777" w:rsidR="00BD7E9E" w:rsidRDefault="001F2271">
            <w:pPr>
              <w:widowControl/>
              <w:jc w:val="center"/>
              <w:rPr>
                <w:rFonts w:ascii="宋体" w:hAnsi="宋体"/>
                <w:kern w:val="0"/>
                <w:szCs w:val="21"/>
              </w:rPr>
            </w:pPr>
            <w:r>
              <w:rPr>
                <w:rFonts w:ascii="宋体" w:hAnsi="宋体" w:hint="eastAsia"/>
                <w:kern w:val="0"/>
                <w:szCs w:val="21"/>
              </w:rPr>
              <w:t>课堂教学环节</w:t>
            </w:r>
          </w:p>
        </w:tc>
        <w:tc>
          <w:tcPr>
            <w:tcW w:w="728" w:type="dxa"/>
            <w:vMerge w:val="restart"/>
            <w:tcBorders>
              <w:top w:val="single" w:sz="6" w:space="0" w:color="000000"/>
              <w:left w:val="single" w:sz="6" w:space="0" w:color="000000"/>
              <w:bottom w:val="single" w:sz="8" w:space="0" w:color="000000"/>
              <w:right w:val="single" w:sz="6" w:space="0" w:color="000000"/>
            </w:tcBorders>
            <w:vAlign w:val="center"/>
          </w:tcPr>
          <w:p w14:paraId="2446541D" w14:textId="77777777" w:rsidR="00BD7E9E" w:rsidRDefault="001F2271">
            <w:pPr>
              <w:widowControl/>
              <w:jc w:val="center"/>
              <w:rPr>
                <w:rFonts w:ascii="宋体" w:hAnsi="宋体"/>
                <w:kern w:val="0"/>
                <w:szCs w:val="21"/>
              </w:rPr>
            </w:pPr>
            <w:r>
              <w:rPr>
                <w:rFonts w:ascii="宋体" w:hAnsi="宋体" w:hint="eastAsia"/>
                <w:kern w:val="0"/>
                <w:szCs w:val="21"/>
              </w:rPr>
              <w:t>123</w:t>
            </w:r>
          </w:p>
        </w:tc>
        <w:tc>
          <w:tcPr>
            <w:tcW w:w="1538" w:type="dxa"/>
            <w:tcBorders>
              <w:top w:val="single" w:sz="6" w:space="0" w:color="000000"/>
              <w:left w:val="single" w:sz="6" w:space="0" w:color="000000"/>
              <w:bottom w:val="single" w:sz="6" w:space="0" w:color="000000"/>
              <w:right w:val="single" w:sz="6" w:space="0" w:color="000000"/>
            </w:tcBorders>
            <w:vAlign w:val="center"/>
          </w:tcPr>
          <w:p w14:paraId="3915ABE3"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767" w:type="dxa"/>
            <w:tcBorders>
              <w:top w:val="single" w:sz="6" w:space="0" w:color="000000"/>
              <w:left w:val="single" w:sz="6" w:space="0" w:color="000000"/>
              <w:bottom w:val="single" w:sz="6" w:space="0" w:color="000000"/>
              <w:right w:val="single" w:sz="6" w:space="0" w:color="000000"/>
            </w:tcBorders>
            <w:vAlign w:val="center"/>
          </w:tcPr>
          <w:p w14:paraId="0F6FE4A8" w14:textId="77777777" w:rsidR="00BD7E9E" w:rsidRDefault="001F2271">
            <w:pPr>
              <w:widowControl/>
              <w:jc w:val="center"/>
              <w:rPr>
                <w:rFonts w:ascii="宋体" w:hAnsi="宋体"/>
                <w:kern w:val="0"/>
                <w:szCs w:val="21"/>
              </w:rPr>
            </w:pPr>
            <w:r>
              <w:rPr>
                <w:rFonts w:ascii="宋体" w:hAnsi="宋体" w:hint="eastAsia"/>
                <w:kern w:val="0"/>
                <w:szCs w:val="21"/>
              </w:rPr>
              <w:t>98</w:t>
            </w:r>
          </w:p>
        </w:tc>
        <w:tc>
          <w:tcPr>
            <w:tcW w:w="1407" w:type="dxa"/>
            <w:tcBorders>
              <w:top w:val="single" w:sz="6" w:space="0" w:color="000000"/>
              <w:left w:val="single" w:sz="6" w:space="0" w:color="000000"/>
              <w:bottom w:val="single" w:sz="6" w:space="0" w:color="000000"/>
              <w:right w:val="single" w:sz="6" w:space="0" w:color="000000"/>
            </w:tcBorders>
            <w:vAlign w:val="center"/>
          </w:tcPr>
          <w:p w14:paraId="52A3B58E" w14:textId="77777777" w:rsidR="00BD7E9E" w:rsidRDefault="001F2271">
            <w:pPr>
              <w:widowControl/>
              <w:jc w:val="center"/>
              <w:rPr>
                <w:rFonts w:ascii="宋体" w:hAnsi="宋体"/>
                <w:kern w:val="0"/>
                <w:szCs w:val="21"/>
              </w:rPr>
            </w:pPr>
            <w:r>
              <w:rPr>
                <w:rFonts w:ascii="宋体" w:hAnsi="宋体" w:hint="eastAsia"/>
                <w:kern w:val="0"/>
                <w:szCs w:val="21"/>
              </w:rPr>
              <w:t>理论教学</w:t>
            </w:r>
          </w:p>
        </w:tc>
        <w:tc>
          <w:tcPr>
            <w:tcW w:w="1428" w:type="dxa"/>
            <w:tcBorders>
              <w:top w:val="single" w:sz="6" w:space="0" w:color="000000"/>
              <w:left w:val="single" w:sz="6" w:space="0" w:color="000000"/>
              <w:bottom w:val="single" w:sz="6" w:space="0" w:color="000000"/>
            </w:tcBorders>
            <w:vAlign w:val="center"/>
          </w:tcPr>
          <w:p w14:paraId="6D78EF16" w14:textId="5EE22544" w:rsidR="00BD7E9E" w:rsidRDefault="0046745D">
            <w:pPr>
              <w:widowControl/>
              <w:jc w:val="center"/>
              <w:rPr>
                <w:rFonts w:ascii="宋体" w:hAnsi="宋体"/>
                <w:kern w:val="0"/>
                <w:szCs w:val="21"/>
              </w:rPr>
            </w:pPr>
            <w:r>
              <w:rPr>
                <w:rFonts w:ascii="宋体" w:hAnsi="宋体"/>
                <w:kern w:val="0"/>
                <w:szCs w:val="21"/>
              </w:rPr>
              <w:t>66</w:t>
            </w:r>
          </w:p>
        </w:tc>
      </w:tr>
      <w:tr w:rsidR="00BD7E9E" w14:paraId="312E452B" w14:textId="77777777">
        <w:trPr>
          <w:trHeight w:val="454"/>
          <w:jc w:val="center"/>
        </w:trPr>
        <w:tc>
          <w:tcPr>
            <w:tcW w:w="892" w:type="dxa"/>
            <w:vMerge/>
            <w:tcBorders>
              <w:top w:val="single" w:sz="8" w:space="0" w:color="000000"/>
              <w:bottom w:val="single" w:sz="8" w:space="0" w:color="000000"/>
              <w:right w:val="single" w:sz="6" w:space="0" w:color="000000"/>
            </w:tcBorders>
            <w:vAlign w:val="center"/>
          </w:tcPr>
          <w:p w14:paraId="65B7B50D" w14:textId="77777777" w:rsidR="00BD7E9E" w:rsidRDefault="00BD7E9E">
            <w:pPr>
              <w:widowControl/>
              <w:jc w:val="left"/>
              <w:rPr>
                <w:rFonts w:ascii="宋体" w:hAnsi="宋体"/>
                <w:kern w:val="0"/>
                <w:szCs w:val="21"/>
              </w:rPr>
            </w:pPr>
          </w:p>
        </w:tc>
        <w:tc>
          <w:tcPr>
            <w:tcW w:w="1548" w:type="dxa"/>
            <w:vMerge/>
            <w:tcBorders>
              <w:top w:val="single" w:sz="8" w:space="0" w:color="000000"/>
              <w:left w:val="single" w:sz="6" w:space="0" w:color="000000"/>
              <w:bottom w:val="single" w:sz="6" w:space="0" w:color="000000"/>
              <w:right w:val="single" w:sz="6" w:space="0" w:color="000000"/>
            </w:tcBorders>
            <w:vAlign w:val="center"/>
          </w:tcPr>
          <w:p w14:paraId="53A9A1DE" w14:textId="77777777" w:rsidR="00BD7E9E" w:rsidRDefault="00BD7E9E">
            <w:pPr>
              <w:widowControl/>
              <w:jc w:val="left"/>
              <w:rPr>
                <w:rFonts w:ascii="宋体" w:hAnsi="宋体"/>
                <w:kern w:val="0"/>
                <w:szCs w:val="21"/>
              </w:rPr>
            </w:pPr>
          </w:p>
        </w:tc>
        <w:tc>
          <w:tcPr>
            <w:tcW w:w="728" w:type="dxa"/>
            <w:vMerge/>
            <w:tcBorders>
              <w:top w:val="single" w:sz="8" w:space="0" w:color="000000"/>
              <w:left w:val="single" w:sz="6" w:space="0" w:color="000000"/>
              <w:bottom w:val="single" w:sz="6" w:space="0" w:color="000000"/>
              <w:right w:val="single" w:sz="6" w:space="0" w:color="000000"/>
            </w:tcBorders>
            <w:vAlign w:val="center"/>
          </w:tcPr>
          <w:p w14:paraId="2DB39BF0" w14:textId="77777777" w:rsidR="00BD7E9E" w:rsidRDefault="00BD7E9E">
            <w:pPr>
              <w:widowControl/>
              <w:jc w:val="left"/>
              <w:rPr>
                <w:rFonts w:ascii="宋体" w:hAnsi="宋体"/>
                <w:kern w:val="0"/>
                <w:szCs w:val="21"/>
              </w:rPr>
            </w:pPr>
          </w:p>
        </w:tc>
        <w:tc>
          <w:tcPr>
            <w:tcW w:w="1538" w:type="dxa"/>
            <w:tcBorders>
              <w:top w:val="single" w:sz="6" w:space="0" w:color="000000"/>
              <w:left w:val="single" w:sz="6" w:space="0" w:color="000000"/>
              <w:bottom w:val="single" w:sz="6" w:space="0" w:color="000000"/>
              <w:right w:val="single" w:sz="6" w:space="0" w:color="000000"/>
            </w:tcBorders>
            <w:vAlign w:val="center"/>
          </w:tcPr>
          <w:p w14:paraId="5E721B4E" w14:textId="77777777" w:rsidR="00BD7E9E" w:rsidRDefault="001F2271">
            <w:pPr>
              <w:widowControl/>
              <w:jc w:val="center"/>
              <w:rPr>
                <w:rFonts w:ascii="宋体" w:hAnsi="宋体"/>
                <w:kern w:val="0"/>
                <w:szCs w:val="21"/>
              </w:rPr>
            </w:pPr>
            <w:r>
              <w:rPr>
                <w:rFonts w:ascii="宋体" w:hAnsi="宋体" w:hint="eastAsia"/>
                <w:kern w:val="0"/>
                <w:szCs w:val="21"/>
              </w:rPr>
              <w:t>实验教学</w:t>
            </w:r>
          </w:p>
        </w:tc>
        <w:tc>
          <w:tcPr>
            <w:tcW w:w="767" w:type="dxa"/>
            <w:tcBorders>
              <w:top w:val="single" w:sz="6" w:space="0" w:color="000000"/>
              <w:left w:val="single" w:sz="6" w:space="0" w:color="000000"/>
              <w:bottom w:val="single" w:sz="6" w:space="0" w:color="000000"/>
              <w:right w:val="single" w:sz="6" w:space="0" w:color="000000"/>
            </w:tcBorders>
            <w:vAlign w:val="center"/>
          </w:tcPr>
          <w:p w14:paraId="5A8E665C" w14:textId="77777777" w:rsidR="00BD7E9E" w:rsidRDefault="001F2271">
            <w:pPr>
              <w:widowControl/>
              <w:jc w:val="center"/>
              <w:rPr>
                <w:rFonts w:ascii="宋体" w:hAnsi="宋体"/>
                <w:kern w:val="0"/>
                <w:szCs w:val="21"/>
              </w:rPr>
            </w:pPr>
            <w:r>
              <w:rPr>
                <w:rFonts w:ascii="宋体" w:hAnsi="宋体" w:hint="eastAsia"/>
                <w:kern w:val="0"/>
                <w:szCs w:val="21"/>
              </w:rPr>
              <w:t>25</w:t>
            </w:r>
          </w:p>
        </w:tc>
        <w:tc>
          <w:tcPr>
            <w:tcW w:w="1407" w:type="dxa"/>
            <w:vMerge w:val="restart"/>
            <w:tcBorders>
              <w:top w:val="single" w:sz="6" w:space="0" w:color="000000"/>
              <w:left w:val="single" w:sz="6" w:space="0" w:color="000000"/>
              <w:bottom w:val="single" w:sz="8" w:space="0" w:color="000000"/>
              <w:right w:val="single" w:sz="6" w:space="0" w:color="000000"/>
            </w:tcBorders>
            <w:vAlign w:val="center"/>
          </w:tcPr>
          <w:p w14:paraId="23F9CE43" w14:textId="77777777" w:rsidR="00BD7E9E" w:rsidRDefault="001F2271">
            <w:pPr>
              <w:widowControl/>
              <w:jc w:val="center"/>
              <w:rPr>
                <w:rFonts w:ascii="宋体" w:hAnsi="宋体"/>
                <w:kern w:val="0"/>
                <w:szCs w:val="21"/>
              </w:rPr>
            </w:pPr>
            <w:r>
              <w:rPr>
                <w:rFonts w:ascii="宋体" w:hAnsi="宋体" w:hint="eastAsia"/>
                <w:kern w:val="0"/>
                <w:szCs w:val="21"/>
              </w:rPr>
              <w:t>实践教学</w:t>
            </w:r>
          </w:p>
        </w:tc>
        <w:tc>
          <w:tcPr>
            <w:tcW w:w="1428" w:type="dxa"/>
            <w:vMerge w:val="restart"/>
            <w:tcBorders>
              <w:top w:val="single" w:sz="6" w:space="0" w:color="000000"/>
              <w:left w:val="single" w:sz="6" w:space="0" w:color="000000"/>
              <w:bottom w:val="single" w:sz="8" w:space="0" w:color="000000"/>
            </w:tcBorders>
            <w:vAlign w:val="center"/>
          </w:tcPr>
          <w:p w14:paraId="416A96F6" w14:textId="77777777" w:rsidR="00BD7E9E" w:rsidRDefault="001F2271">
            <w:pPr>
              <w:widowControl/>
              <w:jc w:val="center"/>
              <w:rPr>
                <w:rFonts w:ascii="宋体" w:hAnsi="宋体"/>
                <w:kern w:val="0"/>
                <w:szCs w:val="21"/>
              </w:rPr>
            </w:pPr>
            <w:r>
              <w:rPr>
                <w:rFonts w:ascii="宋体" w:hAnsi="宋体" w:hint="eastAsia"/>
                <w:kern w:val="0"/>
                <w:szCs w:val="21"/>
              </w:rPr>
              <w:t>34</w:t>
            </w:r>
          </w:p>
        </w:tc>
      </w:tr>
      <w:tr w:rsidR="00BD7E9E" w14:paraId="08B725B3" w14:textId="77777777">
        <w:trPr>
          <w:trHeight w:val="454"/>
          <w:jc w:val="center"/>
        </w:trPr>
        <w:tc>
          <w:tcPr>
            <w:tcW w:w="892" w:type="dxa"/>
            <w:vMerge/>
            <w:tcBorders>
              <w:top w:val="single" w:sz="8" w:space="0" w:color="000000"/>
              <w:bottom w:val="single" w:sz="12" w:space="0" w:color="000000"/>
              <w:right w:val="single" w:sz="6" w:space="0" w:color="000000"/>
            </w:tcBorders>
            <w:vAlign w:val="center"/>
          </w:tcPr>
          <w:p w14:paraId="57204861" w14:textId="77777777" w:rsidR="00BD7E9E" w:rsidRDefault="00BD7E9E">
            <w:pPr>
              <w:widowControl/>
              <w:spacing w:line="560" w:lineRule="exact"/>
              <w:jc w:val="left"/>
              <w:rPr>
                <w:rFonts w:ascii="宋体" w:hAnsi="宋体"/>
                <w:kern w:val="0"/>
                <w:szCs w:val="21"/>
              </w:rPr>
            </w:pPr>
          </w:p>
        </w:tc>
        <w:tc>
          <w:tcPr>
            <w:tcW w:w="1548" w:type="dxa"/>
            <w:tcBorders>
              <w:top w:val="single" w:sz="6" w:space="0" w:color="000000"/>
              <w:left w:val="single" w:sz="6" w:space="0" w:color="000000"/>
              <w:bottom w:val="single" w:sz="12" w:space="0" w:color="000000"/>
              <w:right w:val="single" w:sz="6" w:space="0" w:color="000000"/>
            </w:tcBorders>
            <w:vAlign w:val="center"/>
          </w:tcPr>
          <w:p w14:paraId="0C858F34"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课外教学环节</w:t>
            </w:r>
          </w:p>
        </w:tc>
        <w:tc>
          <w:tcPr>
            <w:tcW w:w="728" w:type="dxa"/>
            <w:tcBorders>
              <w:top w:val="single" w:sz="6" w:space="0" w:color="000000"/>
              <w:left w:val="single" w:sz="6" w:space="0" w:color="000000"/>
              <w:bottom w:val="single" w:sz="12" w:space="0" w:color="000000"/>
              <w:right w:val="single" w:sz="6" w:space="0" w:color="000000"/>
            </w:tcBorders>
            <w:vAlign w:val="center"/>
          </w:tcPr>
          <w:p w14:paraId="7AD368D2" w14:textId="2E639383" w:rsidR="00BD7E9E" w:rsidRDefault="001F2271">
            <w:pPr>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538" w:type="dxa"/>
            <w:tcBorders>
              <w:top w:val="single" w:sz="6" w:space="0" w:color="000000"/>
              <w:left w:val="single" w:sz="6" w:space="0" w:color="000000"/>
              <w:bottom w:val="single" w:sz="12" w:space="0" w:color="000000"/>
              <w:right w:val="single" w:sz="6" w:space="0" w:color="000000"/>
            </w:tcBorders>
            <w:vAlign w:val="center"/>
          </w:tcPr>
          <w:p w14:paraId="1B694391" w14:textId="77777777" w:rsidR="00BD7E9E" w:rsidRDefault="001F2271">
            <w:pPr>
              <w:widowControl/>
              <w:spacing w:line="560" w:lineRule="exact"/>
              <w:jc w:val="center"/>
              <w:rPr>
                <w:rFonts w:ascii="宋体" w:hAnsi="宋体"/>
                <w:kern w:val="0"/>
                <w:szCs w:val="21"/>
              </w:rPr>
            </w:pPr>
            <w:r>
              <w:rPr>
                <w:rFonts w:ascii="宋体" w:hAnsi="宋体" w:hint="eastAsia"/>
                <w:kern w:val="0"/>
                <w:szCs w:val="21"/>
              </w:rPr>
              <w:t>实习、军训等</w:t>
            </w:r>
          </w:p>
        </w:tc>
        <w:tc>
          <w:tcPr>
            <w:tcW w:w="767" w:type="dxa"/>
            <w:tcBorders>
              <w:top w:val="single" w:sz="6" w:space="0" w:color="000000"/>
              <w:left w:val="single" w:sz="6" w:space="0" w:color="000000"/>
              <w:bottom w:val="single" w:sz="12" w:space="0" w:color="000000"/>
              <w:right w:val="single" w:sz="6" w:space="0" w:color="000000"/>
            </w:tcBorders>
            <w:vAlign w:val="center"/>
          </w:tcPr>
          <w:p w14:paraId="3051CE25" w14:textId="61F60941" w:rsidR="00BD7E9E" w:rsidRDefault="001F2271">
            <w:pPr>
              <w:widowControl/>
              <w:spacing w:line="560" w:lineRule="exact"/>
              <w:jc w:val="center"/>
              <w:rPr>
                <w:rFonts w:ascii="宋体" w:hAnsi="宋体"/>
                <w:kern w:val="0"/>
                <w:szCs w:val="21"/>
              </w:rPr>
            </w:pPr>
            <w:r>
              <w:rPr>
                <w:rFonts w:ascii="宋体" w:hAnsi="宋体" w:hint="eastAsia"/>
                <w:kern w:val="0"/>
                <w:szCs w:val="21"/>
              </w:rPr>
              <w:t>2</w:t>
            </w:r>
            <w:r w:rsidR="00011671">
              <w:rPr>
                <w:rFonts w:ascii="宋体" w:hAnsi="宋体"/>
                <w:kern w:val="0"/>
                <w:szCs w:val="21"/>
              </w:rPr>
              <w:t>7</w:t>
            </w:r>
          </w:p>
        </w:tc>
        <w:tc>
          <w:tcPr>
            <w:tcW w:w="1407" w:type="dxa"/>
            <w:vMerge/>
            <w:tcBorders>
              <w:top w:val="single" w:sz="8" w:space="0" w:color="000000"/>
              <w:left w:val="single" w:sz="6" w:space="0" w:color="000000"/>
              <w:bottom w:val="single" w:sz="12" w:space="0" w:color="000000"/>
              <w:right w:val="single" w:sz="6" w:space="0" w:color="000000"/>
            </w:tcBorders>
            <w:vAlign w:val="center"/>
          </w:tcPr>
          <w:p w14:paraId="4D5E2B52" w14:textId="77777777" w:rsidR="00BD7E9E" w:rsidRDefault="00BD7E9E">
            <w:pPr>
              <w:widowControl/>
              <w:spacing w:line="560" w:lineRule="exact"/>
              <w:jc w:val="left"/>
              <w:rPr>
                <w:rFonts w:ascii="宋体" w:hAnsi="宋体"/>
                <w:kern w:val="0"/>
                <w:szCs w:val="21"/>
              </w:rPr>
            </w:pPr>
          </w:p>
        </w:tc>
        <w:tc>
          <w:tcPr>
            <w:tcW w:w="1428" w:type="dxa"/>
            <w:vMerge/>
            <w:tcBorders>
              <w:top w:val="single" w:sz="8" w:space="0" w:color="000000"/>
              <w:left w:val="single" w:sz="6" w:space="0" w:color="000000"/>
              <w:bottom w:val="single" w:sz="12" w:space="0" w:color="000000"/>
            </w:tcBorders>
            <w:vAlign w:val="center"/>
          </w:tcPr>
          <w:p w14:paraId="30B0C660" w14:textId="77777777" w:rsidR="00BD7E9E" w:rsidRDefault="00BD7E9E">
            <w:pPr>
              <w:widowControl/>
              <w:spacing w:line="560" w:lineRule="exact"/>
              <w:jc w:val="left"/>
              <w:rPr>
                <w:rFonts w:ascii="宋体" w:hAnsi="宋体"/>
                <w:kern w:val="0"/>
                <w:szCs w:val="21"/>
              </w:rPr>
            </w:pPr>
          </w:p>
        </w:tc>
      </w:tr>
    </w:tbl>
    <w:p w14:paraId="752DE8D0" w14:textId="77777777" w:rsidR="00BD7E9E" w:rsidRDefault="00BD7E9E">
      <w:pPr>
        <w:pStyle w:val="af"/>
        <w:tabs>
          <w:tab w:val="left" w:pos="1380"/>
        </w:tabs>
        <w:spacing w:before="0" w:after="0" w:line="560" w:lineRule="exact"/>
        <w:rPr>
          <w:rFonts w:ascii="仿宋_GB2312" w:eastAsia="仿宋_GB2312" w:hAnsi="仿宋"/>
          <w:bCs/>
          <w:sz w:val="32"/>
          <w:szCs w:val="32"/>
        </w:rPr>
      </w:pPr>
    </w:p>
    <w:p w14:paraId="7D497AE1" w14:textId="77777777" w:rsidR="00BD7E9E" w:rsidRDefault="001F2271">
      <w:pPr>
        <w:pStyle w:val="af9"/>
        <w:widowControl/>
        <w:numPr>
          <w:ilvl w:val="0"/>
          <w:numId w:val="2"/>
        </w:numPr>
        <w:spacing w:line="360" w:lineRule="auto"/>
        <w:ind w:firstLineChars="0" w:firstLine="0"/>
        <w:jc w:val="center"/>
        <w:rPr>
          <w:rFonts w:ascii="仿宋_GB2312" w:eastAsia="仿宋_GB2312" w:hAnsi="仿宋"/>
          <w:bCs/>
          <w:sz w:val="32"/>
          <w:szCs w:val="32"/>
        </w:rPr>
      </w:pPr>
      <w:r>
        <w:rPr>
          <w:rFonts w:ascii="宋体" w:hAnsi="宋体" w:hint="eastAsia"/>
          <w:b/>
          <w:bCs/>
          <w:kern w:val="0"/>
          <w:sz w:val="24"/>
          <w:szCs w:val="32"/>
        </w:rPr>
        <w:t>课堂教学学分分配表</w:t>
      </w:r>
    </w:p>
    <w:tbl>
      <w:tblPr>
        <w:tblW w:w="8165"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115"/>
        <w:gridCol w:w="2762"/>
        <w:gridCol w:w="1592"/>
        <w:gridCol w:w="1696"/>
      </w:tblGrid>
      <w:tr w:rsidR="00BD7E9E" w14:paraId="2D18E483" w14:textId="77777777">
        <w:trPr>
          <w:cantSplit/>
          <w:trHeight w:val="454"/>
          <w:jc w:val="center"/>
        </w:trPr>
        <w:tc>
          <w:tcPr>
            <w:tcW w:w="2115" w:type="dxa"/>
          </w:tcPr>
          <w:p w14:paraId="06FC0BBE"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教学环节</w:t>
            </w:r>
          </w:p>
        </w:tc>
        <w:tc>
          <w:tcPr>
            <w:tcW w:w="2762" w:type="dxa"/>
          </w:tcPr>
          <w:p w14:paraId="0E5B3132"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课程类别</w:t>
            </w:r>
          </w:p>
        </w:tc>
        <w:tc>
          <w:tcPr>
            <w:tcW w:w="1592" w:type="dxa"/>
          </w:tcPr>
          <w:p w14:paraId="5B7B1557"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门数</w:t>
            </w:r>
          </w:p>
        </w:tc>
        <w:tc>
          <w:tcPr>
            <w:tcW w:w="1696" w:type="dxa"/>
          </w:tcPr>
          <w:p w14:paraId="1BEEA411"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29588F" w14:textId="77777777">
        <w:trPr>
          <w:cantSplit/>
          <w:trHeight w:val="454"/>
          <w:jc w:val="center"/>
        </w:trPr>
        <w:tc>
          <w:tcPr>
            <w:tcW w:w="2115" w:type="dxa"/>
            <w:vMerge w:val="restart"/>
            <w:vAlign w:val="center"/>
          </w:tcPr>
          <w:p w14:paraId="2F03423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w:t>
            </w:r>
          </w:p>
        </w:tc>
        <w:tc>
          <w:tcPr>
            <w:tcW w:w="2762" w:type="dxa"/>
          </w:tcPr>
          <w:p w14:paraId="2B111765"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通识教育必修课</w:t>
            </w:r>
          </w:p>
        </w:tc>
        <w:tc>
          <w:tcPr>
            <w:tcW w:w="1592" w:type="dxa"/>
          </w:tcPr>
          <w:p w14:paraId="49BB53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22</w:t>
            </w:r>
          </w:p>
        </w:tc>
        <w:tc>
          <w:tcPr>
            <w:tcW w:w="1696" w:type="dxa"/>
          </w:tcPr>
          <w:p w14:paraId="327E9510"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49</w:t>
            </w:r>
          </w:p>
        </w:tc>
      </w:tr>
      <w:tr w:rsidR="00BD7E9E" w14:paraId="5B49439B" w14:textId="77777777">
        <w:trPr>
          <w:cantSplit/>
          <w:trHeight w:val="454"/>
          <w:jc w:val="center"/>
        </w:trPr>
        <w:tc>
          <w:tcPr>
            <w:tcW w:w="2115" w:type="dxa"/>
            <w:vMerge/>
            <w:vAlign w:val="center"/>
          </w:tcPr>
          <w:p w14:paraId="7637464E" w14:textId="77777777" w:rsidR="00BD7E9E" w:rsidRDefault="00BD7E9E">
            <w:pPr>
              <w:adjustRightInd w:val="0"/>
              <w:snapToGrid w:val="0"/>
              <w:spacing w:line="360" w:lineRule="exact"/>
              <w:jc w:val="center"/>
              <w:rPr>
                <w:rFonts w:ascii="宋体" w:hAnsi="宋体"/>
                <w:szCs w:val="21"/>
              </w:rPr>
            </w:pPr>
          </w:p>
        </w:tc>
        <w:tc>
          <w:tcPr>
            <w:tcW w:w="2762" w:type="dxa"/>
          </w:tcPr>
          <w:p w14:paraId="41910EC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通识教育选修课</w:t>
            </w:r>
          </w:p>
        </w:tc>
        <w:tc>
          <w:tcPr>
            <w:tcW w:w="1592" w:type="dxa"/>
          </w:tcPr>
          <w:p w14:paraId="74F1C109" w14:textId="77777777" w:rsidR="00BD7E9E" w:rsidRDefault="00BD7E9E">
            <w:pPr>
              <w:adjustRightInd w:val="0"/>
              <w:snapToGrid w:val="0"/>
              <w:spacing w:line="360" w:lineRule="exact"/>
              <w:jc w:val="center"/>
              <w:rPr>
                <w:rFonts w:ascii="宋体" w:hAnsi="宋体"/>
                <w:szCs w:val="21"/>
              </w:rPr>
            </w:pPr>
          </w:p>
        </w:tc>
        <w:tc>
          <w:tcPr>
            <w:tcW w:w="1696" w:type="dxa"/>
          </w:tcPr>
          <w:p w14:paraId="79876C0E"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10</w:t>
            </w:r>
          </w:p>
        </w:tc>
      </w:tr>
      <w:tr w:rsidR="00BD7E9E" w14:paraId="45896BF6" w14:textId="77777777">
        <w:trPr>
          <w:cantSplit/>
          <w:trHeight w:val="454"/>
          <w:jc w:val="center"/>
        </w:trPr>
        <w:tc>
          <w:tcPr>
            <w:tcW w:w="2115" w:type="dxa"/>
            <w:vMerge w:val="restart"/>
            <w:vAlign w:val="center"/>
          </w:tcPr>
          <w:p w14:paraId="24B36827" w14:textId="77777777" w:rsidR="00BD7E9E" w:rsidRDefault="001F2271">
            <w:pPr>
              <w:tabs>
                <w:tab w:val="center" w:pos="832"/>
              </w:tabs>
              <w:adjustRightInd w:val="0"/>
              <w:snapToGrid w:val="0"/>
              <w:spacing w:line="360" w:lineRule="exact"/>
              <w:jc w:val="center"/>
              <w:rPr>
                <w:rFonts w:ascii="宋体" w:hAnsi="宋体"/>
                <w:szCs w:val="21"/>
              </w:rPr>
            </w:pPr>
            <w:r>
              <w:rPr>
                <w:rFonts w:ascii="宋体" w:hAnsi="宋体" w:hint="eastAsia"/>
                <w:szCs w:val="21"/>
              </w:rPr>
              <w:t>专业教育</w:t>
            </w:r>
          </w:p>
        </w:tc>
        <w:tc>
          <w:tcPr>
            <w:tcW w:w="2762" w:type="dxa"/>
          </w:tcPr>
          <w:p w14:paraId="11AF67A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专业必修课</w:t>
            </w:r>
          </w:p>
        </w:tc>
        <w:tc>
          <w:tcPr>
            <w:tcW w:w="1592" w:type="dxa"/>
          </w:tcPr>
          <w:p w14:paraId="11283016"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12</w:t>
            </w:r>
          </w:p>
        </w:tc>
        <w:tc>
          <w:tcPr>
            <w:tcW w:w="1696" w:type="dxa"/>
          </w:tcPr>
          <w:p w14:paraId="4DC97B3B"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36</w:t>
            </w:r>
          </w:p>
        </w:tc>
      </w:tr>
      <w:tr w:rsidR="00BD7E9E" w14:paraId="74224336" w14:textId="77777777">
        <w:trPr>
          <w:cantSplit/>
          <w:trHeight w:val="454"/>
          <w:jc w:val="center"/>
        </w:trPr>
        <w:tc>
          <w:tcPr>
            <w:tcW w:w="2115" w:type="dxa"/>
            <w:vMerge/>
          </w:tcPr>
          <w:p w14:paraId="43FF9AED" w14:textId="77777777" w:rsidR="00BD7E9E" w:rsidRDefault="00BD7E9E">
            <w:pPr>
              <w:adjustRightInd w:val="0"/>
              <w:snapToGrid w:val="0"/>
              <w:spacing w:line="360" w:lineRule="exact"/>
              <w:rPr>
                <w:rFonts w:ascii="宋体" w:hAnsi="宋体"/>
                <w:szCs w:val="21"/>
              </w:rPr>
            </w:pPr>
          </w:p>
        </w:tc>
        <w:tc>
          <w:tcPr>
            <w:tcW w:w="2762" w:type="dxa"/>
          </w:tcPr>
          <w:p w14:paraId="3FE758C7"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专业选修课</w:t>
            </w:r>
          </w:p>
        </w:tc>
        <w:tc>
          <w:tcPr>
            <w:tcW w:w="1592" w:type="dxa"/>
          </w:tcPr>
          <w:p w14:paraId="2945AC9A" w14:textId="77777777" w:rsidR="00BD7E9E" w:rsidRDefault="00BD7E9E">
            <w:pPr>
              <w:adjustRightInd w:val="0"/>
              <w:snapToGrid w:val="0"/>
              <w:spacing w:line="360" w:lineRule="exact"/>
              <w:jc w:val="center"/>
              <w:rPr>
                <w:rFonts w:ascii="宋体" w:hAnsi="宋体"/>
                <w:szCs w:val="21"/>
              </w:rPr>
            </w:pPr>
          </w:p>
        </w:tc>
        <w:tc>
          <w:tcPr>
            <w:tcW w:w="1696" w:type="dxa"/>
          </w:tcPr>
          <w:p w14:paraId="70FB4F68"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28</w:t>
            </w:r>
          </w:p>
        </w:tc>
      </w:tr>
      <w:tr w:rsidR="00BD7E9E" w14:paraId="6FC67572" w14:textId="77777777">
        <w:trPr>
          <w:cantSplit/>
          <w:trHeight w:val="454"/>
          <w:jc w:val="center"/>
        </w:trPr>
        <w:tc>
          <w:tcPr>
            <w:tcW w:w="2115" w:type="dxa"/>
          </w:tcPr>
          <w:p w14:paraId="61796753"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2762" w:type="dxa"/>
          </w:tcPr>
          <w:p w14:paraId="097DCCF9" w14:textId="77777777" w:rsidR="00BD7E9E" w:rsidRDefault="00BD7E9E">
            <w:pPr>
              <w:adjustRightInd w:val="0"/>
              <w:snapToGrid w:val="0"/>
              <w:spacing w:line="360" w:lineRule="exact"/>
              <w:jc w:val="center"/>
              <w:rPr>
                <w:rFonts w:ascii="宋体" w:hAnsi="宋体"/>
                <w:szCs w:val="21"/>
              </w:rPr>
            </w:pPr>
          </w:p>
        </w:tc>
        <w:tc>
          <w:tcPr>
            <w:tcW w:w="1592" w:type="dxa"/>
          </w:tcPr>
          <w:p w14:paraId="3A2D1C90" w14:textId="77777777" w:rsidR="00BD7E9E" w:rsidRDefault="00BD7E9E">
            <w:pPr>
              <w:adjustRightInd w:val="0"/>
              <w:snapToGrid w:val="0"/>
              <w:spacing w:line="360" w:lineRule="exact"/>
              <w:jc w:val="center"/>
              <w:rPr>
                <w:rFonts w:ascii="宋体" w:hAnsi="宋体"/>
                <w:szCs w:val="21"/>
              </w:rPr>
            </w:pPr>
          </w:p>
        </w:tc>
        <w:tc>
          <w:tcPr>
            <w:tcW w:w="1696" w:type="dxa"/>
          </w:tcPr>
          <w:p w14:paraId="6FAD8B50"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123</w:t>
            </w:r>
          </w:p>
        </w:tc>
      </w:tr>
    </w:tbl>
    <w:p w14:paraId="2B947A25" w14:textId="77777777" w:rsidR="00BD7E9E" w:rsidRDefault="00BD7E9E">
      <w:pPr>
        <w:widowControl/>
        <w:spacing w:line="360" w:lineRule="auto"/>
        <w:jc w:val="center"/>
        <w:rPr>
          <w:rFonts w:ascii="宋体" w:hAnsi="宋体"/>
          <w:b/>
          <w:bCs/>
          <w:kern w:val="0"/>
          <w:sz w:val="24"/>
          <w:szCs w:val="32"/>
        </w:rPr>
      </w:pPr>
    </w:p>
    <w:p w14:paraId="362DF241" w14:textId="77777777" w:rsidR="00BD7E9E" w:rsidRDefault="00BD7E9E">
      <w:pPr>
        <w:widowControl/>
        <w:spacing w:line="360" w:lineRule="auto"/>
        <w:jc w:val="center"/>
        <w:rPr>
          <w:rFonts w:ascii="宋体" w:hAnsi="宋体"/>
          <w:b/>
          <w:bCs/>
          <w:kern w:val="0"/>
          <w:sz w:val="24"/>
          <w:szCs w:val="32"/>
        </w:rPr>
      </w:pPr>
    </w:p>
    <w:p w14:paraId="4C6F3F5F" w14:textId="77777777" w:rsidR="00BD7E9E" w:rsidRDefault="00BD7E9E">
      <w:pPr>
        <w:widowControl/>
        <w:spacing w:line="360" w:lineRule="auto"/>
        <w:jc w:val="center"/>
        <w:rPr>
          <w:rFonts w:ascii="宋体" w:hAnsi="宋体"/>
          <w:b/>
          <w:bCs/>
          <w:kern w:val="0"/>
          <w:sz w:val="24"/>
          <w:szCs w:val="32"/>
        </w:rPr>
      </w:pPr>
    </w:p>
    <w:p w14:paraId="7A1EAE49" w14:textId="77777777" w:rsidR="00BD7E9E" w:rsidRDefault="001F2271">
      <w:pPr>
        <w:pStyle w:val="af9"/>
        <w:widowControl/>
        <w:numPr>
          <w:ilvl w:val="0"/>
          <w:numId w:val="2"/>
        </w:numPr>
        <w:spacing w:line="360" w:lineRule="auto"/>
        <w:ind w:firstLineChars="0" w:firstLine="0"/>
        <w:jc w:val="center"/>
        <w:rPr>
          <w:rFonts w:ascii="仿宋_GB2312" w:eastAsia="仿宋_GB2312" w:hAnsi="宋体"/>
          <w:b/>
          <w:bCs/>
          <w:kern w:val="0"/>
          <w:sz w:val="32"/>
          <w:szCs w:val="32"/>
        </w:rPr>
      </w:pPr>
      <w:r>
        <w:rPr>
          <w:rFonts w:ascii="宋体" w:hAnsi="宋体" w:hint="eastAsia"/>
          <w:b/>
          <w:bCs/>
          <w:kern w:val="0"/>
          <w:sz w:val="24"/>
          <w:szCs w:val="32"/>
        </w:rPr>
        <w:lastRenderedPageBreak/>
        <w:t>实践教学环节一览表</w:t>
      </w:r>
    </w:p>
    <w:tbl>
      <w:tblPr>
        <w:tblW w:w="0" w:type="auto"/>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2381"/>
        <w:gridCol w:w="3027"/>
        <w:gridCol w:w="1413"/>
        <w:gridCol w:w="1254"/>
      </w:tblGrid>
      <w:tr w:rsidR="00BD7E9E" w14:paraId="6BFDC64B" w14:textId="77777777">
        <w:trPr>
          <w:cantSplit/>
          <w:trHeight w:val="454"/>
          <w:jc w:val="center"/>
        </w:trPr>
        <w:tc>
          <w:tcPr>
            <w:tcW w:w="2381" w:type="dxa"/>
            <w:tcBorders>
              <w:bottom w:val="single" w:sz="4" w:space="0" w:color="auto"/>
            </w:tcBorders>
          </w:tcPr>
          <w:p w14:paraId="0611265A"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类别</w:t>
            </w:r>
          </w:p>
        </w:tc>
        <w:tc>
          <w:tcPr>
            <w:tcW w:w="3027" w:type="dxa"/>
            <w:tcBorders>
              <w:bottom w:val="single" w:sz="4" w:space="0" w:color="auto"/>
            </w:tcBorders>
          </w:tcPr>
          <w:p w14:paraId="5AF8F9AD"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实践环节</w:t>
            </w:r>
          </w:p>
        </w:tc>
        <w:tc>
          <w:tcPr>
            <w:tcW w:w="1413" w:type="dxa"/>
            <w:tcBorders>
              <w:bottom w:val="single" w:sz="4" w:space="0" w:color="auto"/>
            </w:tcBorders>
          </w:tcPr>
          <w:p w14:paraId="1C8F376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学期安排</w:t>
            </w:r>
          </w:p>
        </w:tc>
        <w:tc>
          <w:tcPr>
            <w:tcW w:w="1254" w:type="dxa"/>
            <w:tcBorders>
              <w:bottom w:val="single" w:sz="4" w:space="0" w:color="auto"/>
            </w:tcBorders>
          </w:tcPr>
          <w:p w14:paraId="3D4DC7FB" w14:textId="77777777" w:rsidR="00BD7E9E" w:rsidRDefault="001F2271">
            <w:pPr>
              <w:adjustRightInd w:val="0"/>
              <w:snapToGrid w:val="0"/>
              <w:spacing w:line="360" w:lineRule="exact"/>
              <w:jc w:val="center"/>
              <w:rPr>
                <w:rFonts w:ascii="宋体" w:hAnsi="宋体"/>
                <w:b/>
                <w:bCs/>
                <w:szCs w:val="21"/>
              </w:rPr>
            </w:pPr>
            <w:r>
              <w:rPr>
                <w:rFonts w:ascii="宋体" w:hAnsi="宋体" w:hint="eastAsia"/>
                <w:b/>
                <w:bCs/>
                <w:szCs w:val="21"/>
              </w:rPr>
              <w:t>学分</w:t>
            </w:r>
          </w:p>
        </w:tc>
      </w:tr>
      <w:tr w:rsidR="00BD7E9E" w14:paraId="3D5CAABA" w14:textId="77777777">
        <w:trPr>
          <w:cantSplit/>
          <w:trHeight w:val="454"/>
          <w:jc w:val="center"/>
        </w:trPr>
        <w:tc>
          <w:tcPr>
            <w:tcW w:w="2381" w:type="dxa"/>
            <w:vMerge w:val="restart"/>
            <w:tcBorders>
              <w:top w:val="single" w:sz="4" w:space="0" w:color="auto"/>
            </w:tcBorders>
            <w:vAlign w:val="center"/>
          </w:tcPr>
          <w:p w14:paraId="01AD0A7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实习类</w:t>
            </w:r>
          </w:p>
        </w:tc>
        <w:tc>
          <w:tcPr>
            <w:tcW w:w="3027" w:type="dxa"/>
            <w:tcBorders>
              <w:top w:val="single" w:sz="4" w:space="0" w:color="auto"/>
            </w:tcBorders>
          </w:tcPr>
          <w:p w14:paraId="6677E56D" w14:textId="77777777" w:rsidR="00BD7E9E" w:rsidRDefault="001F2271">
            <w:pPr>
              <w:adjustRightInd w:val="0"/>
              <w:snapToGrid w:val="0"/>
              <w:spacing w:line="360" w:lineRule="exact"/>
              <w:rPr>
                <w:rFonts w:ascii="宋体" w:hAnsi="宋体"/>
                <w:szCs w:val="21"/>
              </w:rPr>
            </w:pPr>
            <w:r>
              <w:rPr>
                <w:rFonts w:ascii="宋体" w:hAnsi="宋体" w:hint="eastAsia"/>
                <w:szCs w:val="21"/>
              </w:rPr>
              <w:t>军事技能</w:t>
            </w:r>
          </w:p>
        </w:tc>
        <w:tc>
          <w:tcPr>
            <w:tcW w:w="1413" w:type="dxa"/>
            <w:tcBorders>
              <w:top w:val="single" w:sz="4" w:space="0" w:color="auto"/>
            </w:tcBorders>
          </w:tcPr>
          <w:p w14:paraId="20A97126" w14:textId="77777777" w:rsidR="00BD7E9E" w:rsidRDefault="001F2271">
            <w:pPr>
              <w:adjustRightInd w:val="0"/>
              <w:snapToGrid w:val="0"/>
              <w:spacing w:line="360" w:lineRule="exact"/>
              <w:jc w:val="center"/>
              <w:rPr>
                <w:szCs w:val="21"/>
              </w:rPr>
            </w:pPr>
            <w:r>
              <w:rPr>
                <w:szCs w:val="21"/>
              </w:rPr>
              <w:t>1</w:t>
            </w:r>
          </w:p>
        </w:tc>
        <w:tc>
          <w:tcPr>
            <w:tcW w:w="1254" w:type="dxa"/>
            <w:tcBorders>
              <w:top w:val="single" w:sz="4" w:space="0" w:color="auto"/>
            </w:tcBorders>
          </w:tcPr>
          <w:p w14:paraId="1F669486" w14:textId="77777777" w:rsidR="00BD7E9E" w:rsidRDefault="001F2271">
            <w:pPr>
              <w:adjustRightInd w:val="0"/>
              <w:snapToGrid w:val="0"/>
              <w:spacing w:line="360" w:lineRule="exact"/>
              <w:jc w:val="center"/>
              <w:rPr>
                <w:szCs w:val="21"/>
              </w:rPr>
            </w:pPr>
            <w:r>
              <w:rPr>
                <w:szCs w:val="21"/>
              </w:rPr>
              <w:t>2</w:t>
            </w:r>
          </w:p>
        </w:tc>
      </w:tr>
      <w:tr w:rsidR="00BD7E9E" w14:paraId="7121B7F0" w14:textId="77777777">
        <w:trPr>
          <w:cantSplit/>
          <w:trHeight w:val="454"/>
          <w:jc w:val="center"/>
        </w:trPr>
        <w:tc>
          <w:tcPr>
            <w:tcW w:w="2381" w:type="dxa"/>
            <w:vMerge/>
          </w:tcPr>
          <w:p w14:paraId="270E7771" w14:textId="77777777" w:rsidR="00BD7E9E" w:rsidRDefault="00BD7E9E">
            <w:pPr>
              <w:adjustRightInd w:val="0"/>
              <w:snapToGrid w:val="0"/>
              <w:spacing w:line="360" w:lineRule="exact"/>
              <w:jc w:val="center"/>
              <w:rPr>
                <w:rFonts w:ascii="宋体" w:hAnsi="宋体"/>
                <w:szCs w:val="21"/>
              </w:rPr>
            </w:pPr>
          </w:p>
        </w:tc>
        <w:tc>
          <w:tcPr>
            <w:tcW w:w="3027" w:type="dxa"/>
            <w:vAlign w:val="center"/>
          </w:tcPr>
          <w:p w14:paraId="7108E3AB" w14:textId="77777777" w:rsidR="00BD7E9E" w:rsidRDefault="001F2271">
            <w:pPr>
              <w:adjustRightInd w:val="0"/>
              <w:snapToGrid w:val="0"/>
              <w:spacing w:line="360" w:lineRule="exact"/>
              <w:rPr>
                <w:rFonts w:ascii="宋体" w:hAnsi="宋体"/>
                <w:szCs w:val="21"/>
              </w:rPr>
            </w:pPr>
            <w:r>
              <w:rPr>
                <w:rFonts w:ascii="宋体" w:hAnsi="宋体" w:hint="eastAsia"/>
                <w:szCs w:val="21"/>
              </w:rPr>
              <w:t>认知实习</w:t>
            </w:r>
          </w:p>
        </w:tc>
        <w:tc>
          <w:tcPr>
            <w:tcW w:w="1413" w:type="dxa"/>
          </w:tcPr>
          <w:p w14:paraId="7D130B1B" w14:textId="77777777" w:rsidR="00BD7E9E" w:rsidRDefault="001F2271">
            <w:pPr>
              <w:adjustRightInd w:val="0"/>
              <w:snapToGrid w:val="0"/>
              <w:spacing w:line="360" w:lineRule="exact"/>
              <w:jc w:val="center"/>
              <w:rPr>
                <w:szCs w:val="21"/>
              </w:rPr>
            </w:pPr>
            <w:r>
              <w:rPr>
                <w:szCs w:val="21"/>
              </w:rPr>
              <w:t>4</w:t>
            </w:r>
          </w:p>
        </w:tc>
        <w:tc>
          <w:tcPr>
            <w:tcW w:w="1254" w:type="dxa"/>
          </w:tcPr>
          <w:p w14:paraId="5E9E11E7" w14:textId="77777777" w:rsidR="00BD7E9E" w:rsidRDefault="001F2271">
            <w:pPr>
              <w:adjustRightInd w:val="0"/>
              <w:snapToGrid w:val="0"/>
              <w:spacing w:line="360" w:lineRule="exact"/>
              <w:jc w:val="center"/>
              <w:rPr>
                <w:szCs w:val="21"/>
              </w:rPr>
            </w:pPr>
            <w:r>
              <w:rPr>
                <w:rFonts w:hint="eastAsia"/>
                <w:szCs w:val="21"/>
              </w:rPr>
              <w:t>2</w:t>
            </w:r>
          </w:p>
        </w:tc>
      </w:tr>
      <w:tr w:rsidR="00BD7E9E" w14:paraId="793D3CCC" w14:textId="77777777">
        <w:trPr>
          <w:cantSplit/>
          <w:trHeight w:val="454"/>
          <w:jc w:val="center"/>
        </w:trPr>
        <w:tc>
          <w:tcPr>
            <w:tcW w:w="2381" w:type="dxa"/>
            <w:vMerge/>
          </w:tcPr>
          <w:p w14:paraId="359A570B" w14:textId="77777777" w:rsidR="00BD7E9E" w:rsidRDefault="00BD7E9E">
            <w:pPr>
              <w:adjustRightInd w:val="0"/>
              <w:snapToGrid w:val="0"/>
              <w:spacing w:line="360" w:lineRule="exact"/>
              <w:jc w:val="center"/>
              <w:rPr>
                <w:rFonts w:ascii="宋体" w:hAnsi="宋体"/>
                <w:szCs w:val="21"/>
              </w:rPr>
            </w:pPr>
          </w:p>
        </w:tc>
        <w:tc>
          <w:tcPr>
            <w:tcW w:w="3027" w:type="dxa"/>
          </w:tcPr>
          <w:p w14:paraId="7D0A075A" w14:textId="77777777" w:rsidR="00BD7E9E" w:rsidRDefault="001F2271">
            <w:pPr>
              <w:adjustRightInd w:val="0"/>
              <w:snapToGrid w:val="0"/>
              <w:spacing w:line="360" w:lineRule="exact"/>
              <w:rPr>
                <w:rFonts w:ascii="宋体" w:hAnsi="宋体"/>
                <w:szCs w:val="21"/>
              </w:rPr>
            </w:pPr>
            <w:r>
              <w:rPr>
                <w:rFonts w:ascii="宋体" w:hAnsi="宋体" w:hint="eastAsia"/>
                <w:szCs w:val="21"/>
              </w:rPr>
              <w:t>专业实习</w:t>
            </w:r>
          </w:p>
        </w:tc>
        <w:tc>
          <w:tcPr>
            <w:tcW w:w="1413" w:type="dxa"/>
          </w:tcPr>
          <w:p w14:paraId="04C8F70B" w14:textId="77777777" w:rsidR="00BD7E9E" w:rsidRDefault="001F2271">
            <w:pPr>
              <w:adjustRightInd w:val="0"/>
              <w:snapToGrid w:val="0"/>
              <w:spacing w:line="360" w:lineRule="exact"/>
              <w:jc w:val="center"/>
              <w:rPr>
                <w:szCs w:val="21"/>
              </w:rPr>
            </w:pPr>
            <w:r>
              <w:rPr>
                <w:szCs w:val="21"/>
              </w:rPr>
              <w:t>6</w:t>
            </w:r>
          </w:p>
        </w:tc>
        <w:tc>
          <w:tcPr>
            <w:tcW w:w="1254" w:type="dxa"/>
          </w:tcPr>
          <w:p w14:paraId="2CBA117A" w14:textId="77777777" w:rsidR="00BD7E9E" w:rsidRDefault="001F2271">
            <w:pPr>
              <w:adjustRightInd w:val="0"/>
              <w:snapToGrid w:val="0"/>
              <w:spacing w:line="360" w:lineRule="exact"/>
              <w:jc w:val="center"/>
              <w:rPr>
                <w:szCs w:val="21"/>
              </w:rPr>
            </w:pPr>
            <w:r>
              <w:rPr>
                <w:rFonts w:hint="eastAsia"/>
                <w:szCs w:val="21"/>
              </w:rPr>
              <w:t>2</w:t>
            </w:r>
          </w:p>
        </w:tc>
      </w:tr>
      <w:tr w:rsidR="00BD7E9E" w14:paraId="118CA217" w14:textId="77777777">
        <w:trPr>
          <w:cantSplit/>
          <w:trHeight w:val="454"/>
          <w:jc w:val="center"/>
        </w:trPr>
        <w:tc>
          <w:tcPr>
            <w:tcW w:w="2381" w:type="dxa"/>
            <w:vMerge/>
          </w:tcPr>
          <w:p w14:paraId="3D526940" w14:textId="77777777" w:rsidR="00BD7E9E" w:rsidRDefault="00BD7E9E">
            <w:pPr>
              <w:adjustRightInd w:val="0"/>
              <w:snapToGrid w:val="0"/>
              <w:spacing w:line="360" w:lineRule="exact"/>
              <w:jc w:val="center"/>
              <w:rPr>
                <w:rFonts w:ascii="宋体" w:hAnsi="宋体"/>
                <w:szCs w:val="21"/>
              </w:rPr>
            </w:pPr>
          </w:p>
        </w:tc>
        <w:tc>
          <w:tcPr>
            <w:tcW w:w="3027" w:type="dxa"/>
          </w:tcPr>
          <w:p w14:paraId="1D9CA1EE" w14:textId="77777777" w:rsidR="00BD7E9E" w:rsidRDefault="001F2271">
            <w:pPr>
              <w:adjustRightInd w:val="0"/>
              <w:snapToGrid w:val="0"/>
              <w:spacing w:line="360" w:lineRule="exact"/>
              <w:rPr>
                <w:rFonts w:ascii="宋体" w:hAnsi="宋体"/>
                <w:szCs w:val="21"/>
              </w:rPr>
            </w:pPr>
            <w:r>
              <w:rPr>
                <w:rFonts w:ascii="宋体" w:hAnsi="宋体" w:hint="eastAsia"/>
                <w:szCs w:val="21"/>
              </w:rPr>
              <w:t>毕业实习</w:t>
            </w:r>
          </w:p>
        </w:tc>
        <w:tc>
          <w:tcPr>
            <w:tcW w:w="1413" w:type="dxa"/>
          </w:tcPr>
          <w:p w14:paraId="1CFCED99" w14:textId="77777777" w:rsidR="00BD7E9E" w:rsidRDefault="001F2271">
            <w:pPr>
              <w:adjustRightInd w:val="0"/>
              <w:snapToGrid w:val="0"/>
              <w:spacing w:line="360" w:lineRule="exact"/>
              <w:jc w:val="center"/>
              <w:rPr>
                <w:szCs w:val="21"/>
              </w:rPr>
            </w:pPr>
            <w:r>
              <w:rPr>
                <w:szCs w:val="21"/>
              </w:rPr>
              <w:t>8</w:t>
            </w:r>
          </w:p>
        </w:tc>
        <w:tc>
          <w:tcPr>
            <w:tcW w:w="1254" w:type="dxa"/>
          </w:tcPr>
          <w:p w14:paraId="2E33BAA9" w14:textId="77777777" w:rsidR="00BD7E9E" w:rsidRDefault="001F2271">
            <w:pPr>
              <w:adjustRightInd w:val="0"/>
              <w:snapToGrid w:val="0"/>
              <w:spacing w:line="360" w:lineRule="exact"/>
              <w:jc w:val="center"/>
              <w:rPr>
                <w:szCs w:val="21"/>
              </w:rPr>
            </w:pPr>
            <w:r>
              <w:rPr>
                <w:szCs w:val="21"/>
              </w:rPr>
              <w:t>4</w:t>
            </w:r>
          </w:p>
        </w:tc>
      </w:tr>
      <w:tr w:rsidR="00BD7E9E" w14:paraId="2C7D64F3" w14:textId="77777777">
        <w:trPr>
          <w:cantSplit/>
          <w:trHeight w:val="454"/>
          <w:jc w:val="center"/>
        </w:trPr>
        <w:tc>
          <w:tcPr>
            <w:tcW w:w="2381" w:type="dxa"/>
            <w:vMerge/>
          </w:tcPr>
          <w:p w14:paraId="5B3304C6" w14:textId="77777777" w:rsidR="00BD7E9E" w:rsidRDefault="00BD7E9E">
            <w:pPr>
              <w:adjustRightInd w:val="0"/>
              <w:snapToGrid w:val="0"/>
              <w:spacing w:line="360" w:lineRule="exact"/>
              <w:jc w:val="center"/>
              <w:rPr>
                <w:rFonts w:ascii="宋体" w:hAnsi="宋体"/>
                <w:szCs w:val="21"/>
              </w:rPr>
            </w:pPr>
          </w:p>
        </w:tc>
        <w:tc>
          <w:tcPr>
            <w:tcW w:w="3027" w:type="dxa"/>
          </w:tcPr>
          <w:p w14:paraId="4F4B1784" w14:textId="77777777" w:rsidR="00BD7E9E" w:rsidRDefault="001F2271">
            <w:pPr>
              <w:adjustRightInd w:val="0"/>
              <w:snapToGrid w:val="0"/>
              <w:spacing w:line="360" w:lineRule="exact"/>
              <w:rPr>
                <w:rFonts w:ascii="宋体" w:hAnsi="宋体"/>
                <w:szCs w:val="21"/>
              </w:rPr>
            </w:pPr>
            <w:r>
              <w:rPr>
                <w:rFonts w:ascii="宋体" w:hAnsi="宋体" w:hint="eastAsia"/>
                <w:szCs w:val="21"/>
              </w:rPr>
              <w:t>毕业设计（论文）</w:t>
            </w:r>
          </w:p>
        </w:tc>
        <w:tc>
          <w:tcPr>
            <w:tcW w:w="1413" w:type="dxa"/>
          </w:tcPr>
          <w:p w14:paraId="0ED1F8E6" w14:textId="77777777" w:rsidR="00BD7E9E" w:rsidRDefault="001F2271">
            <w:pPr>
              <w:adjustRightInd w:val="0"/>
              <w:snapToGrid w:val="0"/>
              <w:spacing w:line="360" w:lineRule="exact"/>
              <w:jc w:val="center"/>
              <w:rPr>
                <w:szCs w:val="21"/>
              </w:rPr>
            </w:pPr>
            <w:r>
              <w:rPr>
                <w:szCs w:val="21"/>
              </w:rPr>
              <w:t>8</w:t>
            </w:r>
          </w:p>
        </w:tc>
        <w:tc>
          <w:tcPr>
            <w:tcW w:w="1254" w:type="dxa"/>
          </w:tcPr>
          <w:p w14:paraId="28465025" w14:textId="77777777" w:rsidR="00BD7E9E" w:rsidRDefault="001F2271">
            <w:pPr>
              <w:adjustRightInd w:val="0"/>
              <w:snapToGrid w:val="0"/>
              <w:spacing w:line="360" w:lineRule="exact"/>
              <w:jc w:val="center"/>
              <w:rPr>
                <w:szCs w:val="21"/>
              </w:rPr>
            </w:pPr>
            <w:r>
              <w:rPr>
                <w:szCs w:val="21"/>
              </w:rPr>
              <w:t>4</w:t>
            </w:r>
          </w:p>
        </w:tc>
      </w:tr>
      <w:tr w:rsidR="00D64C50" w14:paraId="077D6F23" w14:textId="77777777">
        <w:trPr>
          <w:cantSplit/>
          <w:trHeight w:val="454"/>
          <w:jc w:val="center"/>
        </w:trPr>
        <w:tc>
          <w:tcPr>
            <w:tcW w:w="2381" w:type="dxa"/>
            <w:vMerge w:val="restart"/>
            <w:vAlign w:val="center"/>
          </w:tcPr>
          <w:p w14:paraId="61967905" w14:textId="77777777" w:rsidR="00D64C50" w:rsidRDefault="00D64C50">
            <w:pPr>
              <w:adjustRightInd w:val="0"/>
              <w:snapToGrid w:val="0"/>
              <w:spacing w:line="360" w:lineRule="exact"/>
              <w:jc w:val="center"/>
              <w:rPr>
                <w:rFonts w:ascii="宋体" w:hAnsi="宋体"/>
                <w:szCs w:val="21"/>
              </w:rPr>
            </w:pPr>
            <w:r>
              <w:rPr>
                <w:rFonts w:ascii="宋体" w:hAnsi="宋体" w:hint="eastAsia"/>
                <w:szCs w:val="21"/>
              </w:rPr>
              <w:t>素质提升类</w:t>
            </w:r>
          </w:p>
        </w:tc>
        <w:tc>
          <w:tcPr>
            <w:tcW w:w="3027" w:type="dxa"/>
          </w:tcPr>
          <w:p w14:paraId="64AD9E3D" w14:textId="77777777" w:rsidR="00D64C50" w:rsidRDefault="00D64C50">
            <w:pPr>
              <w:adjustRightInd w:val="0"/>
              <w:snapToGrid w:val="0"/>
              <w:spacing w:line="360" w:lineRule="exact"/>
              <w:rPr>
                <w:rFonts w:ascii="宋体" w:hAnsi="宋体"/>
                <w:szCs w:val="21"/>
              </w:rPr>
            </w:pPr>
            <w:r>
              <w:rPr>
                <w:rFonts w:ascii="宋体" w:hAnsi="宋体" w:hint="eastAsia"/>
                <w:szCs w:val="21"/>
              </w:rPr>
              <w:t>创新学分</w:t>
            </w:r>
          </w:p>
        </w:tc>
        <w:tc>
          <w:tcPr>
            <w:tcW w:w="1413" w:type="dxa"/>
          </w:tcPr>
          <w:p w14:paraId="739C79CD" w14:textId="77777777" w:rsidR="00D64C50" w:rsidRDefault="00D64C50">
            <w:pPr>
              <w:adjustRightInd w:val="0"/>
              <w:snapToGrid w:val="0"/>
              <w:spacing w:line="360" w:lineRule="exact"/>
              <w:jc w:val="center"/>
              <w:rPr>
                <w:szCs w:val="21"/>
              </w:rPr>
            </w:pPr>
          </w:p>
        </w:tc>
        <w:tc>
          <w:tcPr>
            <w:tcW w:w="1254" w:type="dxa"/>
            <w:vAlign w:val="center"/>
          </w:tcPr>
          <w:p w14:paraId="54F9A009" w14:textId="77777777" w:rsidR="00D64C50" w:rsidRDefault="00D64C50">
            <w:pPr>
              <w:adjustRightInd w:val="0"/>
              <w:snapToGrid w:val="0"/>
              <w:spacing w:line="360" w:lineRule="exact"/>
              <w:jc w:val="center"/>
              <w:rPr>
                <w:szCs w:val="21"/>
              </w:rPr>
            </w:pPr>
            <w:r>
              <w:rPr>
                <w:szCs w:val="21"/>
              </w:rPr>
              <w:t>2</w:t>
            </w:r>
          </w:p>
        </w:tc>
      </w:tr>
      <w:tr w:rsidR="00D64C50" w14:paraId="221E9ED4" w14:textId="77777777">
        <w:trPr>
          <w:cantSplit/>
          <w:trHeight w:val="454"/>
          <w:jc w:val="center"/>
        </w:trPr>
        <w:tc>
          <w:tcPr>
            <w:tcW w:w="2381" w:type="dxa"/>
            <w:vMerge/>
          </w:tcPr>
          <w:p w14:paraId="721D3A79" w14:textId="77777777" w:rsidR="00D64C50" w:rsidRDefault="00D64C50">
            <w:pPr>
              <w:adjustRightInd w:val="0"/>
              <w:snapToGrid w:val="0"/>
              <w:spacing w:line="360" w:lineRule="exact"/>
              <w:jc w:val="center"/>
              <w:rPr>
                <w:rFonts w:ascii="宋体" w:hAnsi="宋体"/>
                <w:szCs w:val="21"/>
              </w:rPr>
            </w:pPr>
          </w:p>
        </w:tc>
        <w:tc>
          <w:tcPr>
            <w:tcW w:w="3027" w:type="dxa"/>
          </w:tcPr>
          <w:p w14:paraId="66592CF7" w14:textId="77777777" w:rsidR="00D64C50" w:rsidRDefault="00D64C50">
            <w:pPr>
              <w:adjustRightInd w:val="0"/>
              <w:snapToGrid w:val="0"/>
              <w:spacing w:line="360" w:lineRule="exact"/>
              <w:rPr>
                <w:rFonts w:ascii="宋体" w:hAnsi="宋体"/>
                <w:szCs w:val="21"/>
              </w:rPr>
            </w:pPr>
            <w:r>
              <w:rPr>
                <w:rFonts w:ascii="宋体" w:hAnsi="宋体" w:hint="eastAsia"/>
                <w:szCs w:val="21"/>
              </w:rPr>
              <w:t>第二课堂</w:t>
            </w:r>
          </w:p>
        </w:tc>
        <w:tc>
          <w:tcPr>
            <w:tcW w:w="1413" w:type="dxa"/>
          </w:tcPr>
          <w:p w14:paraId="061EE70F" w14:textId="77777777" w:rsidR="00D64C50" w:rsidRDefault="00D64C50">
            <w:pPr>
              <w:adjustRightInd w:val="0"/>
              <w:snapToGrid w:val="0"/>
              <w:spacing w:line="360" w:lineRule="exact"/>
              <w:jc w:val="center"/>
              <w:rPr>
                <w:szCs w:val="21"/>
              </w:rPr>
            </w:pPr>
          </w:p>
        </w:tc>
        <w:tc>
          <w:tcPr>
            <w:tcW w:w="1254" w:type="dxa"/>
          </w:tcPr>
          <w:p w14:paraId="6A92F06E" w14:textId="77777777" w:rsidR="00D64C50" w:rsidRDefault="00D64C50">
            <w:pPr>
              <w:adjustRightInd w:val="0"/>
              <w:snapToGrid w:val="0"/>
              <w:spacing w:line="360" w:lineRule="exact"/>
              <w:jc w:val="center"/>
              <w:rPr>
                <w:szCs w:val="21"/>
              </w:rPr>
            </w:pPr>
            <w:r>
              <w:rPr>
                <w:szCs w:val="21"/>
              </w:rPr>
              <w:t>2</w:t>
            </w:r>
          </w:p>
        </w:tc>
      </w:tr>
      <w:tr w:rsidR="00D64C50" w14:paraId="51A1AA8A" w14:textId="77777777">
        <w:trPr>
          <w:cantSplit/>
          <w:trHeight w:val="454"/>
          <w:jc w:val="center"/>
        </w:trPr>
        <w:tc>
          <w:tcPr>
            <w:tcW w:w="2381" w:type="dxa"/>
            <w:vMerge/>
          </w:tcPr>
          <w:p w14:paraId="0BBFEFF4" w14:textId="77777777" w:rsidR="00D64C50" w:rsidRDefault="00D64C50">
            <w:pPr>
              <w:adjustRightInd w:val="0"/>
              <w:snapToGrid w:val="0"/>
              <w:spacing w:line="360" w:lineRule="exact"/>
              <w:jc w:val="center"/>
              <w:rPr>
                <w:rFonts w:ascii="宋体" w:hAnsi="宋体"/>
                <w:szCs w:val="21"/>
              </w:rPr>
            </w:pPr>
          </w:p>
        </w:tc>
        <w:tc>
          <w:tcPr>
            <w:tcW w:w="3027" w:type="dxa"/>
          </w:tcPr>
          <w:p w14:paraId="5D651B50" w14:textId="77777777" w:rsidR="00D64C50" w:rsidRDefault="00D64C50">
            <w:pPr>
              <w:adjustRightInd w:val="0"/>
              <w:snapToGrid w:val="0"/>
              <w:spacing w:line="360" w:lineRule="exact"/>
              <w:rPr>
                <w:rFonts w:ascii="宋体" w:hAnsi="宋体"/>
                <w:szCs w:val="21"/>
              </w:rPr>
            </w:pPr>
            <w:r>
              <w:rPr>
                <w:rFonts w:ascii="宋体" w:hAnsi="宋体" w:hint="eastAsia"/>
                <w:szCs w:val="21"/>
              </w:rPr>
              <w:t>劳动类实践课程</w:t>
            </w:r>
          </w:p>
        </w:tc>
        <w:tc>
          <w:tcPr>
            <w:tcW w:w="1413" w:type="dxa"/>
          </w:tcPr>
          <w:p w14:paraId="0AD5A455" w14:textId="77777777" w:rsidR="00D64C50" w:rsidRDefault="00D64C50">
            <w:pPr>
              <w:adjustRightInd w:val="0"/>
              <w:snapToGrid w:val="0"/>
              <w:spacing w:line="360" w:lineRule="exact"/>
              <w:jc w:val="center"/>
              <w:rPr>
                <w:szCs w:val="21"/>
              </w:rPr>
            </w:pPr>
          </w:p>
        </w:tc>
        <w:tc>
          <w:tcPr>
            <w:tcW w:w="1254" w:type="dxa"/>
          </w:tcPr>
          <w:p w14:paraId="410E034E" w14:textId="77777777" w:rsidR="00D64C50" w:rsidRDefault="00D64C50">
            <w:pPr>
              <w:adjustRightInd w:val="0"/>
              <w:snapToGrid w:val="0"/>
              <w:spacing w:line="360" w:lineRule="exact"/>
              <w:jc w:val="center"/>
              <w:rPr>
                <w:szCs w:val="21"/>
              </w:rPr>
            </w:pPr>
            <w:r>
              <w:rPr>
                <w:rFonts w:hint="eastAsia"/>
                <w:szCs w:val="21"/>
              </w:rPr>
              <w:t>2</w:t>
            </w:r>
          </w:p>
        </w:tc>
      </w:tr>
      <w:tr w:rsidR="00D64C50" w14:paraId="75DFE2F8" w14:textId="77777777">
        <w:trPr>
          <w:cantSplit/>
          <w:trHeight w:val="454"/>
          <w:jc w:val="center"/>
        </w:trPr>
        <w:tc>
          <w:tcPr>
            <w:tcW w:w="2381" w:type="dxa"/>
            <w:vMerge w:val="restart"/>
            <w:vAlign w:val="center"/>
          </w:tcPr>
          <w:p w14:paraId="42185CDB" w14:textId="77777777" w:rsidR="00D64C50" w:rsidRDefault="00D64C50">
            <w:pPr>
              <w:adjustRightInd w:val="0"/>
              <w:snapToGrid w:val="0"/>
              <w:spacing w:line="360" w:lineRule="exact"/>
              <w:jc w:val="center"/>
              <w:rPr>
                <w:rFonts w:ascii="宋体" w:hAnsi="宋体"/>
                <w:szCs w:val="21"/>
              </w:rPr>
            </w:pPr>
            <w:bookmarkStart w:id="1" w:name="_GoBack"/>
            <w:bookmarkEnd w:id="1"/>
            <w:r>
              <w:rPr>
                <w:rFonts w:ascii="宋体" w:hAnsi="宋体" w:hint="eastAsia"/>
                <w:szCs w:val="21"/>
              </w:rPr>
              <w:t>思想政治类</w:t>
            </w:r>
          </w:p>
        </w:tc>
        <w:tc>
          <w:tcPr>
            <w:tcW w:w="3027" w:type="dxa"/>
          </w:tcPr>
          <w:p w14:paraId="3BAF068A" w14:textId="77777777" w:rsidR="00D64C50" w:rsidRDefault="00D64C50">
            <w:pPr>
              <w:adjustRightInd w:val="0"/>
              <w:snapToGrid w:val="0"/>
              <w:spacing w:line="360" w:lineRule="exact"/>
              <w:rPr>
                <w:rFonts w:ascii="宋体" w:hAnsi="宋体"/>
                <w:szCs w:val="21"/>
              </w:rPr>
            </w:pPr>
            <w:r>
              <w:rPr>
                <w:rFonts w:ascii="宋体" w:hAnsi="宋体" w:hint="eastAsia"/>
                <w:szCs w:val="21"/>
              </w:rPr>
              <w:t>习近平新时代中国特色社会主义思想概论社会实践</w:t>
            </w:r>
          </w:p>
        </w:tc>
        <w:tc>
          <w:tcPr>
            <w:tcW w:w="1413" w:type="dxa"/>
          </w:tcPr>
          <w:p w14:paraId="449AB2D3" w14:textId="77777777" w:rsidR="00D64C50" w:rsidRDefault="00D64C50">
            <w:pPr>
              <w:adjustRightInd w:val="0"/>
              <w:snapToGrid w:val="0"/>
              <w:spacing w:line="360" w:lineRule="exact"/>
              <w:jc w:val="center"/>
              <w:rPr>
                <w:szCs w:val="21"/>
              </w:rPr>
            </w:pPr>
            <w:r>
              <w:rPr>
                <w:rFonts w:hint="eastAsia"/>
                <w:szCs w:val="21"/>
              </w:rPr>
              <w:t>1</w:t>
            </w:r>
          </w:p>
        </w:tc>
        <w:tc>
          <w:tcPr>
            <w:tcW w:w="1254" w:type="dxa"/>
          </w:tcPr>
          <w:p w14:paraId="7DCB288F" w14:textId="77777777" w:rsidR="00D64C50" w:rsidRDefault="00D64C50">
            <w:pPr>
              <w:adjustRightInd w:val="0"/>
              <w:snapToGrid w:val="0"/>
              <w:spacing w:line="360" w:lineRule="exact"/>
              <w:jc w:val="center"/>
              <w:rPr>
                <w:szCs w:val="21"/>
              </w:rPr>
            </w:pPr>
            <w:r>
              <w:rPr>
                <w:rFonts w:hint="eastAsia"/>
                <w:szCs w:val="21"/>
              </w:rPr>
              <w:t>1</w:t>
            </w:r>
          </w:p>
        </w:tc>
      </w:tr>
      <w:tr w:rsidR="00D64C50" w14:paraId="4FA3BAB5" w14:textId="77777777">
        <w:trPr>
          <w:cantSplit/>
          <w:trHeight w:val="454"/>
          <w:jc w:val="center"/>
        </w:trPr>
        <w:tc>
          <w:tcPr>
            <w:tcW w:w="2381" w:type="dxa"/>
            <w:vMerge/>
            <w:vAlign w:val="center"/>
          </w:tcPr>
          <w:p w14:paraId="29132906" w14:textId="77777777" w:rsidR="00D64C50" w:rsidRDefault="00D64C50">
            <w:pPr>
              <w:adjustRightInd w:val="0"/>
              <w:snapToGrid w:val="0"/>
              <w:spacing w:line="360" w:lineRule="exact"/>
              <w:rPr>
                <w:rFonts w:ascii="宋体" w:hAnsi="宋体"/>
                <w:szCs w:val="21"/>
              </w:rPr>
            </w:pPr>
          </w:p>
        </w:tc>
        <w:tc>
          <w:tcPr>
            <w:tcW w:w="3027" w:type="dxa"/>
          </w:tcPr>
          <w:p w14:paraId="5F19986E" w14:textId="77777777" w:rsidR="00D64C50" w:rsidRDefault="00D64C50">
            <w:pPr>
              <w:adjustRightInd w:val="0"/>
              <w:snapToGrid w:val="0"/>
              <w:spacing w:line="360" w:lineRule="exact"/>
              <w:rPr>
                <w:rFonts w:ascii="宋体" w:hAnsi="宋体"/>
                <w:szCs w:val="21"/>
              </w:rPr>
            </w:pPr>
            <w:r>
              <w:rPr>
                <w:rFonts w:ascii="宋体" w:hAnsi="宋体" w:hint="eastAsia"/>
                <w:szCs w:val="21"/>
              </w:rPr>
              <w:t>思想道德与法治社会实践</w:t>
            </w:r>
          </w:p>
        </w:tc>
        <w:tc>
          <w:tcPr>
            <w:tcW w:w="1413" w:type="dxa"/>
          </w:tcPr>
          <w:p w14:paraId="73F99836"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4951512B" w14:textId="77777777" w:rsidR="00D64C50" w:rsidRDefault="00D64C50">
            <w:pPr>
              <w:adjustRightInd w:val="0"/>
              <w:snapToGrid w:val="0"/>
              <w:spacing w:line="360" w:lineRule="exact"/>
              <w:jc w:val="center"/>
              <w:rPr>
                <w:szCs w:val="21"/>
              </w:rPr>
            </w:pPr>
            <w:r>
              <w:rPr>
                <w:szCs w:val="21"/>
              </w:rPr>
              <w:t>1</w:t>
            </w:r>
          </w:p>
        </w:tc>
      </w:tr>
      <w:tr w:rsidR="00D64C50" w14:paraId="25943971" w14:textId="77777777">
        <w:trPr>
          <w:cantSplit/>
          <w:trHeight w:val="454"/>
          <w:jc w:val="center"/>
        </w:trPr>
        <w:tc>
          <w:tcPr>
            <w:tcW w:w="2381" w:type="dxa"/>
            <w:vMerge/>
          </w:tcPr>
          <w:p w14:paraId="573E94A8" w14:textId="77777777" w:rsidR="00D64C50" w:rsidRDefault="00D64C50">
            <w:pPr>
              <w:adjustRightInd w:val="0"/>
              <w:snapToGrid w:val="0"/>
              <w:spacing w:line="360" w:lineRule="exact"/>
              <w:rPr>
                <w:rFonts w:ascii="宋体" w:hAnsi="宋体"/>
                <w:szCs w:val="21"/>
              </w:rPr>
            </w:pPr>
          </w:p>
        </w:tc>
        <w:tc>
          <w:tcPr>
            <w:tcW w:w="3027" w:type="dxa"/>
            <w:vAlign w:val="center"/>
          </w:tcPr>
          <w:p w14:paraId="16D9E83F" w14:textId="77777777" w:rsidR="00D64C50" w:rsidRDefault="00D64C50">
            <w:pPr>
              <w:adjustRightInd w:val="0"/>
              <w:snapToGrid w:val="0"/>
              <w:spacing w:line="360" w:lineRule="exact"/>
              <w:rPr>
                <w:rFonts w:ascii="宋体" w:hAnsi="宋体"/>
                <w:szCs w:val="21"/>
              </w:rPr>
            </w:pPr>
            <w:r>
              <w:rPr>
                <w:rFonts w:ascii="宋体" w:hAnsi="宋体" w:hint="eastAsia"/>
                <w:szCs w:val="21"/>
              </w:rPr>
              <w:t>毛泽东思想与中国特色社会主义理论体系概论社会实践</w:t>
            </w:r>
          </w:p>
        </w:tc>
        <w:tc>
          <w:tcPr>
            <w:tcW w:w="1413" w:type="dxa"/>
          </w:tcPr>
          <w:p w14:paraId="40AF6BFD"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24CE9E1B" w14:textId="77777777" w:rsidR="00D64C50" w:rsidRDefault="00D64C50">
            <w:pPr>
              <w:adjustRightInd w:val="0"/>
              <w:snapToGrid w:val="0"/>
              <w:spacing w:line="360" w:lineRule="exact"/>
              <w:jc w:val="center"/>
              <w:rPr>
                <w:szCs w:val="21"/>
              </w:rPr>
            </w:pPr>
            <w:r>
              <w:rPr>
                <w:szCs w:val="21"/>
              </w:rPr>
              <w:t>1</w:t>
            </w:r>
          </w:p>
        </w:tc>
      </w:tr>
      <w:tr w:rsidR="00D64C50" w14:paraId="66F6636B" w14:textId="77777777">
        <w:trPr>
          <w:cantSplit/>
          <w:trHeight w:val="454"/>
          <w:jc w:val="center"/>
        </w:trPr>
        <w:tc>
          <w:tcPr>
            <w:tcW w:w="2381" w:type="dxa"/>
            <w:vMerge/>
          </w:tcPr>
          <w:p w14:paraId="426C7067" w14:textId="77777777" w:rsidR="00D64C50" w:rsidRDefault="00D64C50">
            <w:pPr>
              <w:adjustRightInd w:val="0"/>
              <w:snapToGrid w:val="0"/>
              <w:spacing w:line="360" w:lineRule="exact"/>
              <w:rPr>
                <w:rFonts w:ascii="宋体" w:hAnsi="宋体"/>
                <w:szCs w:val="21"/>
              </w:rPr>
            </w:pPr>
          </w:p>
        </w:tc>
        <w:tc>
          <w:tcPr>
            <w:tcW w:w="3027" w:type="dxa"/>
            <w:vAlign w:val="center"/>
          </w:tcPr>
          <w:p w14:paraId="5520FCC7" w14:textId="77777777" w:rsidR="00D64C50" w:rsidRDefault="00D64C50">
            <w:pPr>
              <w:adjustRightInd w:val="0"/>
              <w:snapToGrid w:val="0"/>
              <w:spacing w:line="360" w:lineRule="exact"/>
              <w:rPr>
                <w:rFonts w:ascii="宋体" w:hAnsi="宋体"/>
                <w:szCs w:val="21"/>
              </w:rPr>
            </w:pPr>
            <w:r>
              <w:rPr>
                <w:rFonts w:ascii="宋体" w:hAnsi="宋体" w:hint="eastAsia"/>
                <w:szCs w:val="21"/>
              </w:rPr>
              <w:t>中国近现代史纲要社会实践</w:t>
            </w:r>
          </w:p>
        </w:tc>
        <w:tc>
          <w:tcPr>
            <w:tcW w:w="1413" w:type="dxa"/>
          </w:tcPr>
          <w:p w14:paraId="6D8E4491" w14:textId="77777777" w:rsidR="00D64C50" w:rsidRDefault="00D64C50">
            <w:pPr>
              <w:adjustRightInd w:val="0"/>
              <w:snapToGrid w:val="0"/>
              <w:spacing w:line="360" w:lineRule="exact"/>
              <w:jc w:val="center"/>
              <w:rPr>
                <w:szCs w:val="21"/>
              </w:rPr>
            </w:pPr>
            <w:r>
              <w:rPr>
                <w:rFonts w:hint="eastAsia"/>
                <w:szCs w:val="21"/>
              </w:rPr>
              <w:t>3</w:t>
            </w:r>
          </w:p>
        </w:tc>
        <w:tc>
          <w:tcPr>
            <w:tcW w:w="1254" w:type="dxa"/>
            <w:vAlign w:val="center"/>
          </w:tcPr>
          <w:p w14:paraId="05E96C8F" w14:textId="77777777" w:rsidR="00D64C50" w:rsidRDefault="00D64C50">
            <w:pPr>
              <w:adjustRightInd w:val="0"/>
              <w:snapToGrid w:val="0"/>
              <w:spacing w:line="360" w:lineRule="exact"/>
              <w:jc w:val="center"/>
              <w:rPr>
                <w:szCs w:val="21"/>
              </w:rPr>
            </w:pPr>
            <w:r>
              <w:rPr>
                <w:rFonts w:hint="eastAsia"/>
                <w:szCs w:val="21"/>
              </w:rPr>
              <w:t>1</w:t>
            </w:r>
          </w:p>
        </w:tc>
      </w:tr>
      <w:tr w:rsidR="00D64C50" w14:paraId="69176781" w14:textId="77777777">
        <w:trPr>
          <w:cantSplit/>
          <w:trHeight w:val="454"/>
          <w:jc w:val="center"/>
        </w:trPr>
        <w:tc>
          <w:tcPr>
            <w:tcW w:w="2381" w:type="dxa"/>
            <w:vMerge/>
          </w:tcPr>
          <w:p w14:paraId="1550E5ED" w14:textId="77777777" w:rsidR="00D64C50" w:rsidRDefault="00D64C50">
            <w:pPr>
              <w:adjustRightInd w:val="0"/>
              <w:snapToGrid w:val="0"/>
              <w:spacing w:line="360" w:lineRule="exact"/>
              <w:rPr>
                <w:rFonts w:ascii="宋体" w:hAnsi="宋体"/>
                <w:szCs w:val="21"/>
              </w:rPr>
            </w:pPr>
          </w:p>
        </w:tc>
        <w:tc>
          <w:tcPr>
            <w:tcW w:w="3027" w:type="dxa"/>
            <w:vAlign w:val="center"/>
          </w:tcPr>
          <w:p w14:paraId="5B9177B5" w14:textId="77777777" w:rsidR="00D64C50" w:rsidRDefault="00D64C50">
            <w:pPr>
              <w:adjustRightInd w:val="0"/>
              <w:snapToGrid w:val="0"/>
              <w:spacing w:line="360" w:lineRule="exact"/>
              <w:rPr>
                <w:rFonts w:ascii="宋体" w:hAnsi="宋体"/>
                <w:szCs w:val="21"/>
              </w:rPr>
            </w:pPr>
            <w:r>
              <w:rPr>
                <w:rFonts w:ascii="宋体" w:hAnsi="宋体" w:hint="eastAsia"/>
                <w:szCs w:val="21"/>
              </w:rPr>
              <w:t>马克思主义基本原理社会实践</w:t>
            </w:r>
          </w:p>
        </w:tc>
        <w:tc>
          <w:tcPr>
            <w:tcW w:w="1413" w:type="dxa"/>
          </w:tcPr>
          <w:p w14:paraId="76AA46F3" w14:textId="77777777" w:rsidR="00D64C50" w:rsidRDefault="00D64C50">
            <w:pPr>
              <w:adjustRightInd w:val="0"/>
              <w:snapToGrid w:val="0"/>
              <w:spacing w:line="360" w:lineRule="exact"/>
              <w:jc w:val="center"/>
              <w:rPr>
                <w:szCs w:val="21"/>
              </w:rPr>
            </w:pPr>
            <w:r>
              <w:rPr>
                <w:rFonts w:hint="eastAsia"/>
                <w:szCs w:val="21"/>
              </w:rPr>
              <w:t>4</w:t>
            </w:r>
          </w:p>
        </w:tc>
        <w:tc>
          <w:tcPr>
            <w:tcW w:w="1254" w:type="dxa"/>
            <w:vAlign w:val="center"/>
          </w:tcPr>
          <w:p w14:paraId="7D70BD34" w14:textId="77777777" w:rsidR="00D64C50" w:rsidRDefault="00D64C50">
            <w:pPr>
              <w:adjustRightInd w:val="0"/>
              <w:snapToGrid w:val="0"/>
              <w:spacing w:line="360" w:lineRule="exact"/>
              <w:jc w:val="center"/>
              <w:rPr>
                <w:szCs w:val="21"/>
              </w:rPr>
            </w:pPr>
            <w:r>
              <w:rPr>
                <w:rFonts w:hint="eastAsia"/>
                <w:szCs w:val="21"/>
              </w:rPr>
              <w:t>1</w:t>
            </w:r>
          </w:p>
        </w:tc>
      </w:tr>
      <w:tr w:rsidR="00D64C50" w14:paraId="6528FE4F" w14:textId="77777777">
        <w:trPr>
          <w:cantSplit/>
          <w:trHeight w:val="454"/>
          <w:jc w:val="center"/>
        </w:trPr>
        <w:tc>
          <w:tcPr>
            <w:tcW w:w="2381" w:type="dxa"/>
            <w:vMerge/>
          </w:tcPr>
          <w:p w14:paraId="41EAA431" w14:textId="77777777" w:rsidR="00D64C50" w:rsidRDefault="00D64C50">
            <w:pPr>
              <w:adjustRightInd w:val="0"/>
              <w:snapToGrid w:val="0"/>
              <w:spacing w:line="360" w:lineRule="exact"/>
              <w:rPr>
                <w:rFonts w:ascii="宋体" w:hAnsi="宋体"/>
                <w:szCs w:val="21"/>
              </w:rPr>
            </w:pPr>
          </w:p>
        </w:tc>
        <w:tc>
          <w:tcPr>
            <w:tcW w:w="3027" w:type="dxa"/>
          </w:tcPr>
          <w:p w14:paraId="61A9CDF5"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（一）</w:t>
            </w:r>
          </w:p>
        </w:tc>
        <w:tc>
          <w:tcPr>
            <w:tcW w:w="1413" w:type="dxa"/>
            <w:vAlign w:val="center"/>
          </w:tcPr>
          <w:p w14:paraId="4A4F07E5" w14:textId="77777777" w:rsidR="00D64C50" w:rsidRDefault="00D64C50">
            <w:pPr>
              <w:adjustRightInd w:val="0"/>
              <w:snapToGrid w:val="0"/>
              <w:spacing w:line="360" w:lineRule="exact"/>
              <w:jc w:val="center"/>
              <w:rPr>
                <w:szCs w:val="21"/>
              </w:rPr>
            </w:pPr>
            <w:r>
              <w:rPr>
                <w:rFonts w:hint="eastAsia"/>
                <w:szCs w:val="21"/>
              </w:rPr>
              <w:t>1</w:t>
            </w:r>
          </w:p>
        </w:tc>
        <w:tc>
          <w:tcPr>
            <w:tcW w:w="1254" w:type="dxa"/>
            <w:vAlign w:val="center"/>
          </w:tcPr>
          <w:p w14:paraId="54EEB881" w14:textId="77777777" w:rsidR="00D64C50" w:rsidRDefault="00D64C50">
            <w:pPr>
              <w:adjustRightInd w:val="0"/>
              <w:snapToGrid w:val="0"/>
              <w:spacing w:line="360" w:lineRule="exact"/>
              <w:jc w:val="center"/>
              <w:rPr>
                <w:szCs w:val="21"/>
              </w:rPr>
            </w:pPr>
            <w:r>
              <w:rPr>
                <w:szCs w:val="21"/>
              </w:rPr>
              <w:t>0.25</w:t>
            </w:r>
          </w:p>
        </w:tc>
      </w:tr>
      <w:tr w:rsidR="00D64C50" w14:paraId="29247E04" w14:textId="77777777">
        <w:trPr>
          <w:cantSplit/>
          <w:trHeight w:val="454"/>
          <w:jc w:val="center"/>
        </w:trPr>
        <w:tc>
          <w:tcPr>
            <w:tcW w:w="2381" w:type="dxa"/>
            <w:vMerge/>
          </w:tcPr>
          <w:p w14:paraId="70B1078B" w14:textId="77777777" w:rsidR="00D64C50" w:rsidRDefault="00D64C50">
            <w:pPr>
              <w:adjustRightInd w:val="0"/>
              <w:snapToGrid w:val="0"/>
              <w:spacing w:line="360" w:lineRule="exact"/>
              <w:rPr>
                <w:rFonts w:ascii="宋体" w:hAnsi="宋体"/>
                <w:szCs w:val="21"/>
              </w:rPr>
            </w:pPr>
          </w:p>
        </w:tc>
        <w:tc>
          <w:tcPr>
            <w:tcW w:w="3027" w:type="dxa"/>
          </w:tcPr>
          <w:p w14:paraId="527B6072"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（二）</w:t>
            </w:r>
          </w:p>
        </w:tc>
        <w:tc>
          <w:tcPr>
            <w:tcW w:w="1413" w:type="dxa"/>
          </w:tcPr>
          <w:p w14:paraId="622FE67B" w14:textId="77777777" w:rsidR="00D64C50" w:rsidRDefault="00D64C50">
            <w:pPr>
              <w:adjustRightInd w:val="0"/>
              <w:snapToGrid w:val="0"/>
              <w:spacing w:line="360" w:lineRule="exact"/>
              <w:jc w:val="center"/>
              <w:rPr>
                <w:szCs w:val="21"/>
              </w:rPr>
            </w:pPr>
            <w:r>
              <w:rPr>
                <w:rFonts w:hint="eastAsia"/>
                <w:szCs w:val="21"/>
              </w:rPr>
              <w:t>2</w:t>
            </w:r>
          </w:p>
        </w:tc>
        <w:tc>
          <w:tcPr>
            <w:tcW w:w="1254" w:type="dxa"/>
          </w:tcPr>
          <w:p w14:paraId="62A9DA31"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05930CCB" w14:textId="77777777">
        <w:trPr>
          <w:cantSplit/>
          <w:trHeight w:val="454"/>
          <w:jc w:val="center"/>
        </w:trPr>
        <w:tc>
          <w:tcPr>
            <w:tcW w:w="2381" w:type="dxa"/>
            <w:vMerge/>
          </w:tcPr>
          <w:p w14:paraId="78032EB9" w14:textId="77777777" w:rsidR="00D64C50" w:rsidRDefault="00D64C50">
            <w:pPr>
              <w:adjustRightInd w:val="0"/>
              <w:snapToGrid w:val="0"/>
              <w:spacing w:line="360" w:lineRule="exact"/>
              <w:rPr>
                <w:rFonts w:ascii="宋体" w:hAnsi="宋体"/>
                <w:szCs w:val="21"/>
              </w:rPr>
            </w:pPr>
          </w:p>
        </w:tc>
        <w:tc>
          <w:tcPr>
            <w:tcW w:w="3027" w:type="dxa"/>
          </w:tcPr>
          <w:p w14:paraId="2D247628"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（五）</w:t>
            </w:r>
          </w:p>
        </w:tc>
        <w:tc>
          <w:tcPr>
            <w:tcW w:w="1413" w:type="dxa"/>
          </w:tcPr>
          <w:p w14:paraId="6AD59540" w14:textId="77777777" w:rsidR="00D64C50" w:rsidRDefault="00D64C50">
            <w:pPr>
              <w:adjustRightInd w:val="0"/>
              <w:snapToGrid w:val="0"/>
              <w:spacing w:line="360" w:lineRule="exact"/>
              <w:jc w:val="center"/>
              <w:rPr>
                <w:szCs w:val="21"/>
              </w:rPr>
            </w:pPr>
            <w:r>
              <w:rPr>
                <w:rFonts w:hint="eastAsia"/>
                <w:szCs w:val="21"/>
              </w:rPr>
              <w:t>5</w:t>
            </w:r>
          </w:p>
        </w:tc>
        <w:tc>
          <w:tcPr>
            <w:tcW w:w="1254" w:type="dxa"/>
          </w:tcPr>
          <w:p w14:paraId="1ECBA559"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4C754E14" w14:textId="77777777">
        <w:trPr>
          <w:cantSplit/>
          <w:trHeight w:val="454"/>
          <w:jc w:val="center"/>
        </w:trPr>
        <w:tc>
          <w:tcPr>
            <w:tcW w:w="2381" w:type="dxa"/>
            <w:vMerge/>
          </w:tcPr>
          <w:p w14:paraId="755E89D4" w14:textId="77777777" w:rsidR="00D64C50" w:rsidRDefault="00D64C50">
            <w:pPr>
              <w:adjustRightInd w:val="0"/>
              <w:snapToGrid w:val="0"/>
              <w:spacing w:line="360" w:lineRule="exact"/>
              <w:rPr>
                <w:rFonts w:ascii="宋体" w:hAnsi="宋体"/>
                <w:szCs w:val="21"/>
              </w:rPr>
            </w:pPr>
          </w:p>
        </w:tc>
        <w:tc>
          <w:tcPr>
            <w:tcW w:w="3027" w:type="dxa"/>
          </w:tcPr>
          <w:p w14:paraId="46DA9229" w14:textId="77777777" w:rsidR="00D64C50" w:rsidRDefault="00D64C50">
            <w:pPr>
              <w:adjustRightInd w:val="0"/>
              <w:snapToGrid w:val="0"/>
              <w:spacing w:line="360" w:lineRule="exact"/>
              <w:rPr>
                <w:rFonts w:ascii="宋体" w:hAnsi="宋体"/>
                <w:szCs w:val="21"/>
              </w:rPr>
            </w:pPr>
            <w:r>
              <w:rPr>
                <w:rFonts w:ascii="宋体" w:hAnsi="宋体" w:hint="eastAsia"/>
                <w:szCs w:val="21"/>
              </w:rPr>
              <w:t>形势</w:t>
            </w:r>
            <w:r>
              <w:rPr>
                <w:rFonts w:ascii="宋体" w:hAnsi="宋体"/>
                <w:szCs w:val="21"/>
              </w:rPr>
              <w:t>与政策</w:t>
            </w:r>
            <w:r>
              <w:rPr>
                <w:rFonts w:ascii="宋体" w:hAnsi="宋体" w:hint="eastAsia"/>
                <w:szCs w:val="21"/>
              </w:rPr>
              <w:t>（六）</w:t>
            </w:r>
          </w:p>
        </w:tc>
        <w:tc>
          <w:tcPr>
            <w:tcW w:w="1413" w:type="dxa"/>
          </w:tcPr>
          <w:p w14:paraId="4A260A62" w14:textId="77777777" w:rsidR="00D64C50" w:rsidRDefault="00D64C50">
            <w:pPr>
              <w:adjustRightInd w:val="0"/>
              <w:snapToGrid w:val="0"/>
              <w:spacing w:line="360" w:lineRule="exact"/>
              <w:jc w:val="center"/>
              <w:rPr>
                <w:szCs w:val="21"/>
              </w:rPr>
            </w:pPr>
            <w:r>
              <w:rPr>
                <w:rFonts w:hint="eastAsia"/>
                <w:szCs w:val="21"/>
              </w:rPr>
              <w:t>6</w:t>
            </w:r>
          </w:p>
        </w:tc>
        <w:tc>
          <w:tcPr>
            <w:tcW w:w="1254" w:type="dxa"/>
          </w:tcPr>
          <w:p w14:paraId="30692320" w14:textId="77777777" w:rsidR="00D64C50" w:rsidRDefault="00D64C50">
            <w:pPr>
              <w:adjustRightInd w:val="0"/>
              <w:snapToGrid w:val="0"/>
              <w:spacing w:line="360" w:lineRule="exact"/>
              <w:jc w:val="center"/>
              <w:rPr>
                <w:szCs w:val="21"/>
              </w:rPr>
            </w:pPr>
            <w:r>
              <w:rPr>
                <w:rFonts w:hint="eastAsia"/>
                <w:szCs w:val="21"/>
              </w:rPr>
              <w:t>0</w:t>
            </w:r>
            <w:r>
              <w:rPr>
                <w:szCs w:val="21"/>
              </w:rPr>
              <w:t>.25</w:t>
            </w:r>
          </w:p>
        </w:tc>
      </w:tr>
      <w:tr w:rsidR="00D64C50" w14:paraId="3BE4FCA8" w14:textId="77777777">
        <w:trPr>
          <w:cantSplit/>
          <w:trHeight w:val="454"/>
          <w:jc w:val="center"/>
        </w:trPr>
        <w:tc>
          <w:tcPr>
            <w:tcW w:w="2381" w:type="dxa"/>
            <w:vMerge/>
          </w:tcPr>
          <w:p w14:paraId="6855EF53" w14:textId="77777777" w:rsidR="00D64C50" w:rsidRDefault="00D64C50">
            <w:pPr>
              <w:adjustRightInd w:val="0"/>
              <w:snapToGrid w:val="0"/>
              <w:spacing w:line="360" w:lineRule="exact"/>
              <w:rPr>
                <w:rFonts w:ascii="宋体" w:hAnsi="宋体"/>
                <w:szCs w:val="21"/>
              </w:rPr>
            </w:pPr>
          </w:p>
        </w:tc>
        <w:tc>
          <w:tcPr>
            <w:tcW w:w="3027" w:type="dxa"/>
          </w:tcPr>
          <w:p w14:paraId="43CB3A97" w14:textId="3C6905D6" w:rsidR="00D64C50" w:rsidRDefault="00D64C50">
            <w:pPr>
              <w:adjustRightInd w:val="0"/>
              <w:snapToGrid w:val="0"/>
              <w:spacing w:line="360" w:lineRule="exact"/>
              <w:rPr>
                <w:rFonts w:ascii="宋体" w:hAnsi="宋体"/>
                <w:szCs w:val="21"/>
              </w:rPr>
            </w:pPr>
            <w:r>
              <w:rPr>
                <w:rFonts w:ascii="宋体" w:hAnsi="宋体" w:hint="eastAsia"/>
                <w:szCs w:val="21"/>
              </w:rPr>
              <w:t>大学生心理健康实践</w:t>
            </w:r>
          </w:p>
        </w:tc>
        <w:tc>
          <w:tcPr>
            <w:tcW w:w="1413" w:type="dxa"/>
          </w:tcPr>
          <w:p w14:paraId="66937ADC" w14:textId="2411A91A" w:rsidR="00D64C50" w:rsidRDefault="00D64C50">
            <w:pPr>
              <w:adjustRightInd w:val="0"/>
              <w:snapToGrid w:val="0"/>
              <w:spacing w:line="360" w:lineRule="exact"/>
              <w:jc w:val="center"/>
              <w:rPr>
                <w:szCs w:val="21"/>
              </w:rPr>
            </w:pPr>
            <w:r>
              <w:rPr>
                <w:rFonts w:hint="eastAsia"/>
                <w:szCs w:val="21"/>
              </w:rPr>
              <w:t>2</w:t>
            </w:r>
          </w:p>
        </w:tc>
        <w:tc>
          <w:tcPr>
            <w:tcW w:w="1254" w:type="dxa"/>
          </w:tcPr>
          <w:p w14:paraId="42DD391E" w14:textId="5491136D" w:rsidR="00D64C50" w:rsidRDefault="00D64C50">
            <w:pPr>
              <w:adjustRightInd w:val="0"/>
              <w:snapToGrid w:val="0"/>
              <w:spacing w:line="360" w:lineRule="exact"/>
              <w:jc w:val="center"/>
              <w:rPr>
                <w:szCs w:val="21"/>
              </w:rPr>
            </w:pPr>
            <w:r>
              <w:rPr>
                <w:rFonts w:hint="eastAsia"/>
                <w:szCs w:val="21"/>
              </w:rPr>
              <w:t>1</w:t>
            </w:r>
          </w:p>
        </w:tc>
      </w:tr>
      <w:tr w:rsidR="00BD7E9E" w14:paraId="1919C524" w14:textId="77777777">
        <w:trPr>
          <w:cantSplit/>
          <w:trHeight w:val="454"/>
          <w:jc w:val="center"/>
        </w:trPr>
        <w:tc>
          <w:tcPr>
            <w:tcW w:w="2381" w:type="dxa"/>
            <w:vMerge w:val="restart"/>
            <w:vAlign w:val="center"/>
          </w:tcPr>
          <w:p w14:paraId="4B412BBC" w14:textId="77777777" w:rsidR="00BD7E9E" w:rsidRDefault="001F2271">
            <w:pPr>
              <w:adjustRightInd w:val="0"/>
              <w:snapToGrid w:val="0"/>
              <w:spacing w:line="360" w:lineRule="exact"/>
              <w:jc w:val="center"/>
              <w:rPr>
                <w:rFonts w:ascii="宋体" w:hAnsi="宋体"/>
                <w:szCs w:val="21"/>
              </w:rPr>
            </w:pPr>
            <w:r>
              <w:rPr>
                <w:rFonts w:ascii="宋体" w:hAnsi="宋体" w:hint="eastAsia"/>
                <w:szCs w:val="21"/>
              </w:rPr>
              <w:t>专业实验类</w:t>
            </w:r>
          </w:p>
        </w:tc>
        <w:tc>
          <w:tcPr>
            <w:tcW w:w="3027" w:type="dxa"/>
          </w:tcPr>
          <w:p w14:paraId="1E37964D" w14:textId="77777777" w:rsidR="00BD7E9E" w:rsidRDefault="001F2271">
            <w:pPr>
              <w:adjustRightInd w:val="0"/>
              <w:snapToGrid w:val="0"/>
              <w:spacing w:line="360" w:lineRule="exact"/>
              <w:rPr>
                <w:rFonts w:ascii="宋体" w:hAnsi="宋体"/>
                <w:szCs w:val="21"/>
              </w:rPr>
            </w:pPr>
            <w:r>
              <w:rPr>
                <w:rFonts w:hAnsi="宋体" w:hint="eastAsia"/>
                <w:color w:val="000000" w:themeColor="text1"/>
              </w:rPr>
              <w:t>Linux</w:t>
            </w:r>
            <w:r>
              <w:rPr>
                <w:rFonts w:hAnsi="宋体" w:hint="eastAsia"/>
                <w:color w:val="000000" w:themeColor="text1"/>
              </w:rPr>
              <w:t>系统与</w:t>
            </w:r>
            <w:r>
              <w:rPr>
                <w:rFonts w:hAnsi="宋体" w:hint="eastAsia"/>
                <w:color w:val="000000" w:themeColor="text1"/>
              </w:rPr>
              <w:t>c</w:t>
            </w:r>
            <w:r>
              <w:rPr>
                <w:rFonts w:hAnsi="宋体" w:hint="eastAsia"/>
                <w:color w:val="000000" w:themeColor="text1"/>
              </w:rPr>
              <w:t>语言</w:t>
            </w:r>
          </w:p>
        </w:tc>
        <w:tc>
          <w:tcPr>
            <w:tcW w:w="1413" w:type="dxa"/>
            <w:vAlign w:val="center"/>
          </w:tcPr>
          <w:p w14:paraId="558DDAFE" w14:textId="77777777" w:rsidR="00BD7E9E" w:rsidRDefault="001F2271">
            <w:pPr>
              <w:adjustRightInd w:val="0"/>
              <w:snapToGrid w:val="0"/>
              <w:spacing w:line="360" w:lineRule="exact"/>
              <w:jc w:val="center"/>
              <w:rPr>
                <w:szCs w:val="21"/>
              </w:rPr>
            </w:pPr>
            <w:r>
              <w:rPr>
                <w:rFonts w:hint="eastAsia"/>
                <w:color w:val="000000" w:themeColor="text1"/>
              </w:rPr>
              <w:t>3</w:t>
            </w:r>
          </w:p>
        </w:tc>
        <w:tc>
          <w:tcPr>
            <w:tcW w:w="1254" w:type="dxa"/>
            <w:vAlign w:val="center"/>
          </w:tcPr>
          <w:p w14:paraId="3E172601" w14:textId="77777777" w:rsidR="00BD7E9E" w:rsidRDefault="001F2271">
            <w:pPr>
              <w:adjustRightInd w:val="0"/>
              <w:snapToGrid w:val="0"/>
              <w:spacing w:line="360" w:lineRule="exact"/>
              <w:jc w:val="center"/>
              <w:rPr>
                <w:szCs w:val="21"/>
              </w:rPr>
            </w:pPr>
            <w:r>
              <w:rPr>
                <w:rFonts w:hint="eastAsia"/>
                <w:color w:val="000000" w:themeColor="text1"/>
              </w:rPr>
              <w:t>2</w:t>
            </w:r>
          </w:p>
        </w:tc>
      </w:tr>
      <w:tr w:rsidR="00BD7E9E" w14:paraId="30B06B78" w14:textId="77777777">
        <w:trPr>
          <w:cantSplit/>
          <w:trHeight w:val="454"/>
          <w:jc w:val="center"/>
        </w:trPr>
        <w:tc>
          <w:tcPr>
            <w:tcW w:w="2381" w:type="dxa"/>
            <w:vMerge/>
            <w:vAlign w:val="center"/>
          </w:tcPr>
          <w:p w14:paraId="0CACA237" w14:textId="77777777" w:rsidR="00BD7E9E" w:rsidRDefault="00BD7E9E">
            <w:pPr>
              <w:adjustRightInd w:val="0"/>
              <w:snapToGrid w:val="0"/>
              <w:spacing w:line="360" w:lineRule="exact"/>
              <w:jc w:val="center"/>
              <w:rPr>
                <w:rFonts w:ascii="宋体" w:hAnsi="宋体"/>
                <w:szCs w:val="21"/>
              </w:rPr>
            </w:pPr>
          </w:p>
        </w:tc>
        <w:tc>
          <w:tcPr>
            <w:tcW w:w="3027" w:type="dxa"/>
          </w:tcPr>
          <w:p w14:paraId="55D7CAEE"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数据科学的概率基础</w:t>
            </w:r>
          </w:p>
        </w:tc>
        <w:tc>
          <w:tcPr>
            <w:tcW w:w="1413" w:type="dxa"/>
          </w:tcPr>
          <w:p w14:paraId="5290FA15" w14:textId="77777777" w:rsidR="00BD7E9E" w:rsidRDefault="001F2271">
            <w:pPr>
              <w:adjustRightInd w:val="0"/>
              <w:snapToGrid w:val="0"/>
              <w:spacing w:line="360" w:lineRule="exact"/>
              <w:jc w:val="center"/>
              <w:rPr>
                <w:szCs w:val="21"/>
              </w:rPr>
            </w:pPr>
            <w:r>
              <w:rPr>
                <w:rFonts w:hint="eastAsia"/>
                <w:szCs w:val="21"/>
              </w:rPr>
              <w:t>2</w:t>
            </w:r>
          </w:p>
        </w:tc>
        <w:tc>
          <w:tcPr>
            <w:tcW w:w="1254" w:type="dxa"/>
          </w:tcPr>
          <w:p w14:paraId="1ED6C781" w14:textId="77777777" w:rsidR="00BD7E9E" w:rsidRDefault="001F2271">
            <w:pPr>
              <w:adjustRightInd w:val="0"/>
              <w:snapToGrid w:val="0"/>
              <w:spacing w:line="360" w:lineRule="exact"/>
              <w:jc w:val="center"/>
              <w:rPr>
                <w:szCs w:val="21"/>
              </w:rPr>
            </w:pPr>
            <w:r>
              <w:rPr>
                <w:szCs w:val="21"/>
              </w:rPr>
              <w:t>1</w:t>
            </w:r>
          </w:p>
        </w:tc>
      </w:tr>
      <w:tr w:rsidR="00BD7E9E" w14:paraId="28D59277" w14:textId="77777777">
        <w:trPr>
          <w:cantSplit/>
          <w:trHeight w:val="454"/>
          <w:jc w:val="center"/>
        </w:trPr>
        <w:tc>
          <w:tcPr>
            <w:tcW w:w="2381" w:type="dxa"/>
            <w:vMerge/>
            <w:vAlign w:val="center"/>
          </w:tcPr>
          <w:p w14:paraId="7B1798A2" w14:textId="77777777" w:rsidR="00BD7E9E" w:rsidRDefault="00BD7E9E">
            <w:pPr>
              <w:adjustRightInd w:val="0"/>
              <w:snapToGrid w:val="0"/>
              <w:spacing w:line="360" w:lineRule="exact"/>
              <w:jc w:val="center"/>
              <w:rPr>
                <w:rFonts w:ascii="宋体" w:hAnsi="宋体"/>
                <w:szCs w:val="21"/>
              </w:rPr>
            </w:pPr>
          </w:p>
        </w:tc>
        <w:tc>
          <w:tcPr>
            <w:tcW w:w="3027" w:type="dxa"/>
          </w:tcPr>
          <w:p w14:paraId="534767FA" w14:textId="77777777" w:rsidR="00BD7E9E" w:rsidRDefault="001F2271">
            <w:pPr>
              <w:adjustRightInd w:val="0"/>
              <w:snapToGrid w:val="0"/>
              <w:spacing w:line="360" w:lineRule="exact"/>
              <w:rPr>
                <w:rFonts w:ascii="宋体" w:hAnsi="宋体"/>
                <w:szCs w:val="21"/>
              </w:rPr>
            </w:pPr>
            <w:r>
              <w:rPr>
                <w:rFonts w:ascii="宋体" w:hAnsi="宋体" w:hint="eastAsia"/>
                <w:szCs w:val="21"/>
              </w:rPr>
              <w:t>数据科学的统计基础</w:t>
            </w:r>
          </w:p>
        </w:tc>
        <w:tc>
          <w:tcPr>
            <w:tcW w:w="1413" w:type="dxa"/>
          </w:tcPr>
          <w:p w14:paraId="756CB5AA"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66821E69" w14:textId="77777777" w:rsidR="00BD7E9E" w:rsidRDefault="001F2271">
            <w:pPr>
              <w:adjustRightInd w:val="0"/>
              <w:snapToGrid w:val="0"/>
              <w:spacing w:line="360" w:lineRule="exact"/>
              <w:jc w:val="center"/>
              <w:rPr>
                <w:szCs w:val="21"/>
              </w:rPr>
            </w:pPr>
            <w:r>
              <w:rPr>
                <w:szCs w:val="21"/>
              </w:rPr>
              <w:t>1</w:t>
            </w:r>
          </w:p>
        </w:tc>
      </w:tr>
      <w:tr w:rsidR="00BD7E9E" w14:paraId="0B2B353D" w14:textId="77777777">
        <w:trPr>
          <w:cantSplit/>
          <w:trHeight w:val="454"/>
          <w:jc w:val="center"/>
        </w:trPr>
        <w:tc>
          <w:tcPr>
            <w:tcW w:w="2381" w:type="dxa"/>
            <w:vMerge/>
            <w:vAlign w:val="center"/>
          </w:tcPr>
          <w:p w14:paraId="24609D6C" w14:textId="77777777" w:rsidR="00BD7E9E" w:rsidRDefault="00BD7E9E">
            <w:pPr>
              <w:adjustRightInd w:val="0"/>
              <w:snapToGrid w:val="0"/>
              <w:spacing w:line="360" w:lineRule="exact"/>
              <w:jc w:val="center"/>
              <w:rPr>
                <w:rFonts w:ascii="宋体" w:hAnsi="宋体"/>
                <w:szCs w:val="21"/>
              </w:rPr>
            </w:pPr>
          </w:p>
        </w:tc>
        <w:tc>
          <w:tcPr>
            <w:tcW w:w="3027" w:type="dxa"/>
          </w:tcPr>
          <w:p w14:paraId="298408EF" w14:textId="77777777" w:rsidR="00BD7E9E" w:rsidRDefault="001F2271">
            <w:pPr>
              <w:adjustRightInd w:val="0"/>
              <w:snapToGrid w:val="0"/>
              <w:spacing w:line="360" w:lineRule="exact"/>
              <w:rPr>
                <w:rFonts w:ascii="宋体" w:hAnsi="宋体"/>
                <w:szCs w:val="21"/>
              </w:rPr>
            </w:pPr>
            <w:r>
              <w:rPr>
                <w:rFonts w:ascii="宋体" w:hAnsi="宋体" w:hint="eastAsia"/>
                <w:szCs w:val="21"/>
              </w:rPr>
              <w:t>数据库原理与SQL实践</w:t>
            </w:r>
          </w:p>
        </w:tc>
        <w:tc>
          <w:tcPr>
            <w:tcW w:w="1413" w:type="dxa"/>
          </w:tcPr>
          <w:p w14:paraId="4957845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3D7D4E22" w14:textId="77777777" w:rsidR="00BD7E9E" w:rsidRDefault="001F2271">
            <w:pPr>
              <w:adjustRightInd w:val="0"/>
              <w:snapToGrid w:val="0"/>
              <w:spacing w:line="360" w:lineRule="exact"/>
              <w:jc w:val="center"/>
              <w:rPr>
                <w:szCs w:val="21"/>
              </w:rPr>
            </w:pPr>
            <w:r>
              <w:rPr>
                <w:szCs w:val="21"/>
              </w:rPr>
              <w:t>1</w:t>
            </w:r>
          </w:p>
        </w:tc>
      </w:tr>
      <w:tr w:rsidR="00BD7E9E" w14:paraId="72AFA709" w14:textId="77777777">
        <w:trPr>
          <w:cantSplit/>
          <w:trHeight w:val="454"/>
          <w:jc w:val="center"/>
        </w:trPr>
        <w:tc>
          <w:tcPr>
            <w:tcW w:w="2381" w:type="dxa"/>
            <w:vMerge/>
            <w:vAlign w:val="center"/>
          </w:tcPr>
          <w:p w14:paraId="13A61232" w14:textId="77777777" w:rsidR="00BD7E9E" w:rsidRDefault="00BD7E9E">
            <w:pPr>
              <w:adjustRightInd w:val="0"/>
              <w:snapToGrid w:val="0"/>
              <w:spacing w:line="360" w:lineRule="exact"/>
              <w:jc w:val="center"/>
              <w:rPr>
                <w:rFonts w:ascii="宋体" w:hAnsi="宋体"/>
                <w:szCs w:val="21"/>
              </w:rPr>
            </w:pPr>
          </w:p>
        </w:tc>
        <w:tc>
          <w:tcPr>
            <w:tcW w:w="3027" w:type="dxa"/>
          </w:tcPr>
          <w:p w14:paraId="6514C202" w14:textId="77777777" w:rsidR="00BD7E9E" w:rsidRDefault="001F2271">
            <w:pPr>
              <w:adjustRightInd w:val="0"/>
              <w:snapToGrid w:val="0"/>
              <w:spacing w:line="360" w:lineRule="exact"/>
              <w:rPr>
                <w:rFonts w:ascii="宋体" w:hAnsi="宋体"/>
                <w:szCs w:val="21"/>
              </w:rPr>
            </w:pPr>
            <w:r>
              <w:rPr>
                <w:rFonts w:ascii="宋体" w:hAnsi="宋体" w:hint="eastAsia"/>
                <w:szCs w:val="21"/>
              </w:rPr>
              <w:t>时间序列分析</w:t>
            </w:r>
          </w:p>
        </w:tc>
        <w:tc>
          <w:tcPr>
            <w:tcW w:w="1413" w:type="dxa"/>
          </w:tcPr>
          <w:p w14:paraId="6863A941"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52611D58" w14:textId="77777777" w:rsidR="00BD7E9E" w:rsidRDefault="001F2271">
            <w:pPr>
              <w:adjustRightInd w:val="0"/>
              <w:snapToGrid w:val="0"/>
              <w:spacing w:line="360" w:lineRule="exact"/>
              <w:jc w:val="center"/>
              <w:rPr>
                <w:szCs w:val="21"/>
              </w:rPr>
            </w:pPr>
            <w:r>
              <w:rPr>
                <w:rFonts w:hint="eastAsia"/>
                <w:szCs w:val="21"/>
              </w:rPr>
              <w:t>1</w:t>
            </w:r>
          </w:p>
        </w:tc>
      </w:tr>
      <w:tr w:rsidR="00BD7E9E" w14:paraId="2D437375" w14:textId="77777777">
        <w:trPr>
          <w:cantSplit/>
          <w:trHeight w:val="454"/>
          <w:jc w:val="center"/>
        </w:trPr>
        <w:tc>
          <w:tcPr>
            <w:tcW w:w="2381" w:type="dxa"/>
            <w:vMerge/>
            <w:vAlign w:val="center"/>
          </w:tcPr>
          <w:p w14:paraId="57A7FDF4" w14:textId="77777777" w:rsidR="00BD7E9E" w:rsidRDefault="00BD7E9E">
            <w:pPr>
              <w:adjustRightInd w:val="0"/>
              <w:snapToGrid w:val="0"/>
              <w:spacing w:line="360" w:lineRule="exact"/>
              <w:jc w:val="center"/>
              <w:rPr>
                <w:rFonts w:ascii="宋体" w:hAnsi="宋体"/>
                <w:szCs w:val="21"/>
              </w:rPr>
            </w:pPr>
          </w:p>
        </w:tc>
        <w:tc>
          <w:tcPr>
            <w:tcW w:w="3027" w:type="dxa"/>
          </w:tcPr>
          <w:p w14:paraId="62C652E1" w14:textId="77777777" w:rsidR="00BD7E9E" w:rsidRDefault="001F2271">
            <w:pPr>
              <w:adjustRightInd w:val="0"/>
              <w:snapToGrid w:val="0"/>
              <w:spacing w:line="360" w:lineRule="exact"/>
              <w:rPr>
                <w:rFonts w:ascii="宋体" w:hAnsi="宋体"/>
                <w:szCs w:val="21"/>
              </w:rPr>
            </w:pPr>
            <w:r>
              <w:rPr>
                <w:rFonts w:ascii="宋体" w:hAnsi="宋体" w:hint="eastAsia"/>
                <w:szCs w:val="21"/>
              </w:rPr>
              <w:t>数据结构与算法</w:t>
            </w:r>
          </w:p>
        </w:tc>
        <w:tc>
          <w:tcPr>
            <w:tcW w:w="1413" w:type="dxa"/>
          </w:tcPr>
          <w:p w14:paraId="6D666863"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CBF9854" w14:textId="77777777" w:rsidR="00BD7E9E" w:rsidRDefault="001F2271">
            <w:pPr>
              <w:adjustRightInd w:val="0"/>
              <w:snapToGrid w:val="0"/>
              <w:spacing w:line="360" w:lineRule="exact"/>
              <w:jc w:val="center"/>
              <w:rPr>
                <w:szCs w:val="21"/>
              </w:rPr>
            </w:pPr>
            <w:r>
              <w:rPr>
                <w:szCs w:val="21"/>
              </w:rPr>
              <w:t>1</w:t>
            </w:r>
          </w:p>
        </w:tc>
      </w:tr>
      <w:tr w:rsidR="00BD7E9E" w14:paraId="5377214E" w14:textId="77777777">
        <w:trPr>
          <w:cantSplit/>
          <w:trHeight w:val="454"/>
          <w:jc w:val="center"/>
        </w:trPr>
        <w:tc>
          <w:tcPr>
            <w:tcW w:w="2381" w:type="dxa"/>
            <w:vMerge/>
            <w:vAlign w:val="center"/>
          </w:tcPr>
          <w:p w14:paraId="0FB1180A" w14:textId="77777777" w:rsidR="00BD7E9E" w:rsidRDefault="00BD7E9E">
            <w:pPr>
              <w:adjustRightInd w:val="0"/>
              <w:snapToGrid w:val="0"/>
              <w:spacing w:line="360" w:lineRule="exact"/>
              <w:jc w:val="center"/>
              <w:rPr>
                <w:rFonts w:ascii="宋体" w:hAnsi="宋体"/>
                <w:szCs w:val="21"/>
              </w:rPr>
            </w:pPr>
          </w:p>
        </w:tc>
        <w:tc>
          <w:tcPr>
            <w:tcW w:w="3027" w:type="dxa"/>
          </w:tcPr>
          <w:p w14:paraId="17F3E485" w14:textId="77777777" w:rsidR="00BD7E9E" w:rsidRDefault="001F2271">
            <w:pPr>
              <w:adjustRightInd w:val="0"/>
              <w:snapToGrid w:val="0"/>
              <w:spacing w:line="360" w:lineRule="exact"/>
              <w:rPr>
                <w:rFonts w:ascii="宋体" w:hAnsi="宋体"/>
                <w:szCs w:val="21"/>
              </w:rPr>
            </w:pPr>
            <w:r>
              <w:rPr>
                <w:rFonts w:ascii="宋体" w:hAnsi="宋体" w:hint="eastAsia"/>
                <w:szCs w:val="21"/>
              </w:rPr>
              <w:t>机器学习</w:t>
            </w:r>
          </w:p>
        </w:tc>
        <w:tc>
          <w:tcPr>
            <w:tcW w:w="1413" w:type="dxa"/>
          </w:tcPr>
          <w:p w14:paraId="02926E3A"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69B6B7B" w14:textId="77777777" w:rsidR="00BD7E9E" w:rsidRDefault="001F2271">
            <w:pPr>
              <w:adjustRightInd w:val="0"/>
              <w:snapToGrid w:val="0"/>
              <w:spacing w:line="360" w:lineRule="exact"/>
              <w:jc w:val="center"/>
              <w:rPr>
                <w:szCs w:val="21"/>
              </w:rPr>
            </w:pPr>
            <w:r>
              <w:rPr>
                <w:szCs w:val="21"/>
              </w:rPr>
              <w:t>1</w:t>
            </w:r>
          </w:p>
        </w:tc>
      </w:tr>
      <w:tr w:rsidR="00BD7E9E" w14:paraId="0080891C" w14:textId="77777777">
        <w:trPr>
          <w:cantSplit/>
          <w:trHeight w:val="454"/>
          <w:jc w:val="center"/>
        </w:trPr>
        <w:tc>
          <w:tcPr>
            <w:tcW w:w="2381" w:type="dxa"/>
            <w:vMerge/>
            <w:vAlign w:val="center"/>
          </w:tcPr>
          <w:p w14:paraId="1C459317" w14:textId="77777777" w:rsidR="00BD7E9E" w:rsidRDefault="00BD7E9E">
            <w:pPr>
              <w:adjustRightInd w:val="0"/>
              <w:snapToGrid w:val="0"/>
              <w:spacing w:line="360" w:lineRule="exact"/>
              <w:jc w:val="center"/>
              <w:rPr>
                <w:rFonts w:ascii="宋体" w:hAnsi="宋体"/>
                <w:szCs w:val="21"/>
              </w:rPr>
            </w:pPr>
          </w:p>
        </w:tc>
        <w:tc>
          <w:tcPr>
            <w:tcW w:w="3027" w:type="dxa"/>
          </w:tcPr>
          <w:p w14:paraId="3428A675" w14:textId="77777777" w:rsidR="00BD7E9E" w:rsidRDefault="001F2271">
            <w:pPr>
              <w:adjustRightInd w:val="0"/>
              <w:snapToGrid w:val="0"/>
              <w:spacing w:line="360" w:lineRule="exact"/>
              <w:rPr>
                <w:rFonts w:ascii="宋体" w:hAnsi="宋体"/>
                <w:szCs w:val="21"/>
              </w:rPr>
            </w:pPr>
            <w:r>
              <w:rPr>
                <w:rFonts w:ascii="宋体" w:hAnsi="宋体" w:hint="eastAsia"/>
                <w:szCs w:val="21"/>
              </w:rPr>
              <w:t>Python数据分析</w:t>
            </w:r>
          </w:p>
        </w:tc>
        <w:tc>
          <w:tcPr>
            <w:tcW w:w="1413" w:type="dxa"/>
          </w:tcPr>
          <w:p w14:paraId="1686ACD3" w14:textId="77777777" w:rsidR="00BD7E9E" w:rsidRDefault="001F2271">
            <w:pPr>
              <w:adjustRightInd w:val="0"/>
              <w:snapToGrid w:val="0"/>
              <w:spacing w:line="360" w:lineRule="exact"/>
              <w:jc w:val="center"/>
              <w:rPr>
                <w:szCs w:val="21"/>
              </w:rPr>
            </w:pPr>
            <w:r>
              <w:rPr>
                <w:rFonts w:hint="eastAsia"/>
              </w:rPr>
              <w:t>3</w:t>
            </w:r>
          </w:p>
        </w:tc>
        <w:tc>
          <w:tcPr>
            <w:tcW w:w="1254" w:type="dxa"/>
          </w:tcPr>
          <w:p w14:paraId="47A0D7B8" w14:textId="77777777" w:rsidR="00BD7E9E" w:rsidRDefault="001F2271">
            <w:pPr>
              <w:adjustRightInd w:val="0"/>
              <w:snapToGrid w:val="0"/>
              <w:spacing w:line="360" w:lineRule="exact"/>
              <w:jc w:val="center"/>
              <w:rPr>
                <w:szCs w:val="21"/>
              </w:rPr>
            </w:pPr>
            <w:r>
              <w:rPr>
                <w:rFonts w:hint="eastAsia"/>
                <w:szCs w:val="21"/>
              </w:rPr>
              <w:t>2</w:t>
            </w:r>
          </w:p>
        </w:tc>
      </w:tr>
      <w:tr w:rsidR="00BD7E9E" w14:paraId="279C5683" w14:textId="77777777">
        <w:trPr>
          <w:cantSplit/>
          <w:trHeight w:val="454"/>
          <w:jc w:val="center"/>
        </w:trPr>
        <w:tc>
          <w:tcPr>
            <w:tcW w:w="2381" w:type="dxa"/>
            <w:vMerge/>
            <w:vAlign w:val="center"/>
          </w:tcPr>
          <w:p w14:paraId="5E18B3CA" w14:textId="77777777" w:rsidR="00BD7E9E" w:rsidRDefault="00BD7E9E">
            <w:pPr>
              <w:adjustRightInd w:val="0"/>
              <w:snapToGrid w:val="0"/>
              <w:spacing w:line="360" w:lineRule="exact"/>
              <w:jc w:val="center"/>
              <w:rPr>
                <w:rFonts w:ascii="宋体" w:hAnsi="宋体"/>
                <w:szCs w:val="21"/>
              </w:rPr>
            </w:pPr>
          </w:p>
        </w:tc>
        <w:tc>
          <w:tcPr>
            <w:tcW w:w="3027" w:type="dxa"/>
          </w:tcPr>
          <w:p w14:paraId="74B62432" w14:textId="77777777" w:rsidR="00BD7E9E" w:rsidRDefault="001F2271">
            <w:pPr>
              <w:adjustRightInd w:val="0"/>
              <w:snapToGrid w:val="0"/>
              <w:spacing w:line="360" w:lineRule="exact"/>
              <w:rPr>
                <w:rFonts w:ascii="宋体" w:hAnsi="宋体"/>
                <w:szCs w:val="21"/>
              </w:rPr>
            </w:pPr>
            <w:r>
              <w:rPr>
                <w:rFonts w:ascii="宋体" w:hAnsi="宋体" w:hint="eastAsia"/>
                <w:szCs w:val="21"/>
              </w:rPr>
              <w:t>分布式计算</w:t>
            </w:r>
          </w:p>
        </w:tc>
        <w:tc>
          <w:tcPr>
            <w:tcW w:w="1413" w:type="dxa"/>
          </w:tcPr>
          <w:p w14:paraId="0A979957"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74E245CA" w14:textId="77777777" w:rsidR="00BD7E9E" w:rsidRDefault="001F2271">
            <w:pPr>
              <w:adjustRightInd w:val="0"/>
              <w:snapToGrid w:val="0"/>
              <w:spacing w:line="360" w:lineRule="exact"/>
              <w:jc w:val="center"/>
              <w:rPr>
                <w:szCs w:val="21"/>
              </w:rPr>
            </w:pPr>
            <w:r>
              <w:rPr>
                <w:rFonts w:hint="eastAsia"/>
                <w:szCs w:val="21"/>
              </w:rPr>
              <w:t>1</w:t>
            </w:r>
          </w:p>
        </w:tc>
      </w:tr>
      <w:tr w:rsidR="00BD7E9E" w14:paraId="0D8091A7" w14:textId="77777777">
        <w:trPr>
          <w:cantSplit/>
          <w:trHeight w:val="454"/>
          <w:jc w:val="center"/>
        </w:trPr>
        <w:tc>
          <w:tcPr>
            <w:tcW w:w="2381" w:type="dxa"/>
            <w:vMerge/>
            <w:vAlign w:val="center"/>
          </w:tcPr>
          <w:p w14:paraId="33AFAA72" w14:textId="77777777" w:rsidR="00BD7E9E" w:rsidRDefault="00BD7E9E">
            <w:pPr>
              <w:adjustRightInd w:val="0"/>
              <w:snapToGrid w:val="0"/>
              <w:spacing w:line="360" w:lineRule="exact"/>
              <w:jc w:val="center"/>
              <w:rPr>
                <w:rFonts w:ascii="宋体" w:hAnsi="宋体"/>
                <w:szCs w:val="21"/>
              </w:rPr>
            </w:pPr>
          </w:p>
        </w:tc>
        <w:tc>
          <w:tcPr>
            <w:tcW w:w="3027" w:type="dxa"/>
          </w:tcPr>
          <w:p w14:paraId="752A9C7F"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大数据预处理</w:t>
            </w:r>
          </w:p>
        </w:tc>
        <w:tc>
          <w:tcPr>
            <w:tcW w:w="1413" w:type="dxa"/>
          </w:tcPr>
          <w:p w14:paraId="7EC2A01B" w14:textId="77777777" w:rsidR="00BD7E9E" w:rsidRDefault="001F2271">
            <w:pPr>
              <w:adjustRightInd w:val="0"/>
              <w:snapToGrid w:val="0"/>
              <w:spacing w:line="360" w:lineRule="exact"/>
              <w:jc w:val="center"/>
              <w:rPr>
                <w:szCs w:val="21"/>
              </w:rPr>
            </w:pPr>
            <w:r>
              <w:rPr>
                <w:rFonts w:hint="eastAsia"/>
                <w:szCs w:val="21"/>
              </w:rPr>
              <w:t>4</w:t>
            </w:r>
          </w:p>
        </w:tc>
        <w:tc>
          <w:tcPr>
            <w:tcW w:w="1254" w:type="dxa"/>
          </w:tcPr>
          <w:p w14:paraId="0B852246" w14:textId="77777777" w:rsidR="00BD7E9E" w:rsidRDefault="001F2271">
            <w:pPr>
              <w:adjustRightInd w:val="0"/>
              <w:snapToGrid w:val="0"/>
              <w:spacing w:line="360" w:lineRule="exact"/>
              <w:jc w:val="center"/>
              <w:rPr>
                <w:szCs w:val="21"/>
              </w:rPr>
            </w:pPr>
            <w:r>
              <w:rPr>
                <w:rFonts w:hint="eastAsia"/>
                <w:szCs w:val="21"/>
              </w:rPr>
              <w:t>1</w:t>
            </w:r>
          </w:p>
        </w:tc>
      </w:tr>
      <w:tr w:rsidR="00BD7E9E" w14:paraId="0902735F" w14:textId="77777777">
        <w:trPr>
          <w:cantSplit/>
          <w:trHeight w:val="454"/>
          <w:jc w:val="center"/>
        </w:trPr>
        <w:tc>
          <w:tcPr>
            <w:tcW w:w="2381" w:type="dxa"/>
            <w:vMerge/>
            <w:vAlign w:val="center"/>
          </w:tcPr>
          <w:p w14:paraId="18606C51" w14:textId="77777777" w:rsidR="00BD7E9E" w:rsidRDefault="00BD7E9E">
            <w:pPr>
              <w:adjustRightInd w:val="0"/>
              <w:snapToGrid w:val="0"/>
              <w:spacing w:line="360" w:lineRule="exact"/>
              <w:jc w:val="center"/>
              <w:rPr>
                <w:rFonts w:ascii="宋体" w:hAnsi="宋体"/>
                <w:szCs w:val="21"/>
              </w:rPr>
            </w:pPr>
          </w:p>
        </w:tc>
        <w:tc>
          <w:tcPr>
            <w:tcW w:w="3027" w:type="dxa"/>
          </w:tcPr>
          <w:p w14:paraId="46281F31" w14:textId="77777777" w:rsidR="00BD7E9E" w:rsidRDefault="001F2271">
            <w:pPr>
              <w:adjustRightInd w:val="0"/>
              <w:snapToGrid w:val="0"/>
              <w:spacing w:line="360" w:lineRule="exact"/>
              <w:rPr>
                <w:rFonts w:ascii="宋体" w:hAnsi="宋体"/>
                <w:szCs w:val="21"/>
              </w:rPr>
            </w:pPr>
            <w:r>
              <w:rPr>
                <w:rFonts w:ascii="宋体" w:hAnsi="宋体" w:hint="eastAsia"/>
                <w:szCs w:val="21"/>
              </w:rPr>
              <w:t>神经网络与深度学习</w:t>
            </w:r>
          </w:p>
        </w:tc>
        <w:tc>
          <w:tcPr>
            <w:tcW w:w="1413" w:type="dxa"/>
          </w:tcPr>
          <w:p w14:paraId="0C416462"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43B4C550" w14:textId="77777777" w:rsidR="00BD7E9E" w:rsidRDefault="001F2271">
            <w:pPr>
              <w:adjustRightInd w:val="0"/>
              <w:snapToGrid w:val="0"/>
              <w:spacing w:line="360" w:lineRule="exact"/>
              <w:jc w:val="center"/>
              <w:rPr>
                <w:szCs w:val="21"/>
              </w:rPr>
            </w:pPr>
            <w:r>
              <w:rPr>
                <w:szCs w:val="21"/>
              </w:rPr>
              <w:t>1</w:t>
            </w:r>
          </w:p>
        </w:tc>
      </w:tr>
      <w:tr w:rsidR="00BD7E9E" w14:paraId="0403C68D" w14:textId="77777777">
        <w:trPr>
          <w:cantSplit/>
          <w:trHeight w:val="454"/>
          <w:jc w:val="center"/>
        </w:trPr>
        <w:tc>
          <w:tcPr>
            <w:tcW w:w="2381" w:type="dxa"/>
            <w:vMerge/>
            <w:vAlign w:val="center"/>
          </w:tcPr>
          <w:p w14:paraId="3E10A6CE" w14:textId="77777777" w:rsidR="00BD7E9E" w:rsidRDefault="00BD7E9E">
            <w:pPr>
              <w:adjustRightInd w:val="0"/>
              <w:snapToGrid w:val="0"/>
              <w:spacing w:line="360" w:lineRule="exact"/>
              <w:jc w:val="center"/>
              <w:rPr>
                <w:rFonts w:ascii="宋体" w:hAnsi="宋体"/>
                <w:szCs w:val="21"/>
              </w:rPr>
            </w:pPr>
          </w:p>
        </w:tc>
        <w:tc>
          <w:tcPr>
            <w:tcW w:w="3027" w:type="dxa"/>
          </w:tcPr>
          <w:p w14:paraId="1FDBF585" w14:textId="77777777" w:rsidR="00BD7E9E" w:rsidRDefault="001F2271">
            <w:pPr>
              <w:adjustRightInd w:val="0"/>
              <w:snapToGrid w:val="0"/>
              <w:spacing w:line="360" w:lineRule="exact"/>
              <w:rPr>
                <w:rFonts w:ascii="宋体" w:hAnsi="宋体"/>
                <w:szCs w:val="21"/>
              </w:rPr>
            </w:pPr>
            <w:r>
              <w:rPr>
                <w:rFonts w:ascii="宋体" w:hAnsi="宋体" w:hint="eastAsia"/>
                <w:szCs w:val="21"/>
              </w:rPr>
              <w:t>大数据分析实务</w:t>
            </w:r>
          </w:p>
        </w:tc>
        <w:tc>
          <w:tcPr>
            <w:tcW w:w="1413" w:type="dxa"/>
          </w:tcPr>
          <w:p w14:paraId="5466AA22"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0199CAC0" w14:textId="77777777" w:rsidR="00BD7E9E" w:rsidRDefault="001F2271">
            <w:pPr>
              <w:adjustRightInd w:val="0"/>
              <w:snapToGrid w:val="0"/>
              <w:spacing w:line="360" w:lineRule="exact"/>
              <w:jc w:val="center"/>
              <w:rPr>
                <w:szCs w:val="21"/>
              </w:rPr>
            </w:pPr>
            <w:r>
              <w:rPr>
                <w:szCs w:val="21"/>
              </w:rPr>
              <w:t>1</w:t>
            </w:r>
          </w:p>
        </w:tc>
      </w:tr>
      <w:tr w:rsidR="00BD7E9E" w14:paraId="54787DD1" w14:textId="77777777">
        <w:trPr>
          <w:cantSplit/>
          <w:trHeight w:val="454"/>
          <w:jc w:val="center"/>
        </w:trPr>
        <w:tc>
          <w:tcPr>
            <w:tcW w:w="2381" w:type="dxa"/>
            <w:vMerge/>
            <w:vAlign w:val="center"/>
          </w:tcPr>
          <w:p w14:paraId="1FE4B571" w14:textId="77777777" w:rsidR="00BD7E9E" w:rsidRDefault="00BD7E9E">
            <w:pPr>
              <w:adjustRightInd w:val="0"/>
              <w:snapToGrid w:val="0"/>
              <w:spacing w:line="360" w:lineRule="exact"/>
              <w:jc w:val="center"/>
              <w:rPr>
                <w:rFonts w:ascii="宋体" w:hAnsi="宋体"/>
                <w:szCs w:val="21"/>
              </w:rPr>
            </w:pPr>
          </w:p>
        </w:tc>
        <w:tc>
          <w:tcPr>
            <w:tcW w:w="3027" w:type="dxa"/>
          </w:tcPr>
          <w:p w14:paraId="24116117" w14:textId="77777777" w:rsidR="00BD7E9E" w:rsidRDefault="001F2271">
            <w:pPr>
              <w:adjustRightInd w:val="0"/>
              <w:snapToGrid w:val="0"/>
              <w:spacing w:line="360" w:lineRule="exact"/>
              <w:rPr>
                <w:rFonts w:ascii="宋体" w:hAnsi="宋体"/>
                <w:szCs w:val="21"/>
              </w:rPr>
            </w:pPr>
            <w:r>
              <w:rPr>
                <w:rFonts w:ascii="宋体" w:hAnsi="宋体" w:hint="eastAsia"/>
                <w:szCs w:val="21"/>
              </w:rPr>
              <w:t>统计编程基础</w:t>
            </w:r>
          </w:p>
        </w:tc>
        <w:tc>
          <w:tcPr>
            <w:tcW w:w="1413" w:type="dxa"/>
          </w:tcPr>
          <w:p w14:paraId="49C669E9" w14:textId="77777777" w:rsidR="00BD7E9E" w:rsidRDefault="001F2271">
            <w:pPr>
              <w:adjustRightInd w:val="0"/>
              <w:snapToGrid w:val="0"/>
              <w:spacing w:line="360" w:lineRule="exact"/>
              <w:jc w:val="center"/>
              <w:rPr>
                <w:szCs w:val="21"/>
              </w:rPr>
            </w:pPr>
            <w:r>
              <w:rPr>
                <w:rFonts w:hint="eastAsia"/>
                <w:szCs w:val="21"/>
              </w:rPr>
              <w:t>3</w:t>
            </w:r>
          </w:p>
        </w:tc>
        <w:tc>
          <w:tcPr>
            <w:tcW w:w="1254" w:type="dxa"/>
          </w:tcPr>
          <w:p w14:paraId="5BD9FAD4" w14:textId="77777777" w:rsidR="00BD7E9E" w:rsidRDefault="001F2271">
            <w:pPr>
              <w:adjustRightInd w:val="0"/>
              <w:snapToGrid w:val="0"/>
              <w:spacing w:line="360" w:lineRule="exact"/>
              <w:jc w:val="center"/>
              <w:rPr>
                <w:szCs w:val="21"/>
              </w:rPr>
            </w:pPr>
            <w:r>
              <w:rPr>
                <w:rFonts w:hint="eastAsia"/>
                <w:szCs w:val="21"/>
              </w:rPr>
              <w:t>2</w:t>
            </w:r>
          </w:p>
        </w:tc>
      </w:tr>
      <w:tr w:rsidR="00BD7E9E" w14:paraId="40B27A91" w14:textId="77777777">
        <w:trPr>
          <w:cantSplit/>
          <w:trHeight w:val="454"/>
          <w:jc w:val="center"/>
        </w:trPr>
        <w:tc>
          <w:tcPr>
            <w:tcW w:w="2381" w:type="dxa"/>
            <w:vMerge/>
            <w:vAlign w:val="center"/>
          </w:tcPr>
          <w:p w14:paraId="2D7F9CDC" w14:textId="77777777" w:rsidR="00BD7E9E" w:rsidRDefault="00BD7E9E">
            <w:pPr>
              <w:adjustRightInd w:val="0"/>
              <w:snapToGrid w:val="0"/>
              <w:spacing w:line="360" w:lineRule="exact"/>
              <w:jc w:val="center"/>
              <w:rPr>
                <w:rFonts w:ascii="宋体" w:hAnsi="宋体"/>
                <w:szCs w:val="21"/>
              </w:rPr>
            </w:pPr>
          </w:p>
        </w:tc>
        <w:tc>
          <w:tcPr>
            <w:tcW w:w="3027" w:type="dxa"/>
          </w:tcPr>
          <w:p w14:paraId="13B166E9" w14:textId="77777777" w:rsidR="00BD7E9E" w:rsidRDefault="001F2271">
            <w:pPr>
              <w:adjustRightInd w:val="0"/>
              <w:snapToGrid w:val="0"/>
              <w:spacing w:line="360" w:lineRule="exact"/>
              <w:rPr>
                <w:rFonts w:ascii="宋体" w:hAnsi="宋体"/>
                <w:szCs w:val="21"/>
              </w:rPr>
            </w:pPr>
            <w:r>
              <w:rPr>
                <w:rFonts w:ascii="宋体" w:hAnsi="宋体" w:hint="eastAsia"/>
                <w:szCs w:val="21"/>
              </w:rPr>
              <w:t>多元统计分析（双语）</w:t>
            </w:r>
          </w:p>
        </w:tc>
        <w:tc>
          <w:tcPr>
            <w:tcW w:w="1413" w:type="dxa"/>
          </w:tcPr>
          <w:p w14:paraId="17C5BAF5"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17A21954" w14:textId="77777777" w:rsidR="00BD7E9E" w:rsidRDefault="001F2271">
            <w:pPr>
              <w:adjustRightInd w:val="0"/>
              <w:snapToGrid w:val="0"/>
              <w:spacing w:line="360" w:lineRule="exact"/>
              <w:jc w:val="center"/>
              <w:rPr>
                <w:szCs w:val="21"/>
              </w:rPr>
            </w:pPr>
            <w:r>
              <w:rPr>
                <w:szCs w:val="21"/>
              </w:rPr>
              <w:t>1</w:t>
            </w:r>
          </w:p>
        </w:tc>
      </w:tr>
      <w:tr w:rsidR="00BD7E9E" w14:paraId="61E49BB9" w14:textId="77777777">
        <w:trPr>
          <w:cantSplit/>
          <w:trHeight w:val="454"/>
          <w:jc w:val="center"/>
        </w:trPr>
        <w:tc>
          <w:tcPr>
            <w:tcW w:w="2381" w:type="dxa"/>
            <w:vMerge/>
            <w:vAlign w:val="center"/>
          </w:tcPr>
          <w:p w14:paraId="1A14D85B" w14:textId="77777777" w:rsidR="00BD7E9E" w:rsidRDefault="00BD7E9E">
            <w:pPr>
              <w:adjustRightInd w:val="0"/>
              <w:snapToGrid w:val="0"/>
              <w:spacing w:line="360" w:lineRule="exact"/>
              <w:jc w:val="center"/>
              <w:rPr>
                <w:rFonts w:ascii="宋体" w:hAnsi="宋体"/>
                <w:szCs w:val="21"/>
              </w:rPr>
            </w:pPr>
          </w:p>
        </w:tc>
        <w:tc>
          <w:tcPr>
            <w:tcW w:w="3027" w:type="dxa"/>
          </w:tcPr>
          <w:p w14:paraId="2CBCE012" w14:textId="77777777" w:rsidR="00BD7E9E" w:rsidRDefault="001F2271">
            <w:pPr>
              <w:adjustRightInd w:val="0"/>
              <w:snapToGrid w:val="0"/>
              <w:spacing w:line="360" w:lineRule="exact"/>
              <w:rPr>
                <w:rFonts w:ascii="宋体" w:hAnsi="宋体"/>
                <w:szCs w:val="21"/>
              </w:rPr>
            </w:pPr>
            <w:r>
              <w:rPr>
                <w:rFonts w:ascii="宋体" w:hAnsi="宋体" w:hint="eastAsia"/>
                <w:szCs w:val="21"/>
              </w:rPr>
              <w:t>超高维数据分析</w:t>
            </w:r>
          </w:p>
        </w:tc>
        <w:tc>
          <w:tcPr>
            <w:tcW w:w="1413" w:type="dxa"/>
          </w:tcPr>
          <w:p w14:paraId="64ECD12D"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6C21A5DA" w14:textId="77777777" w:rsidR="00BD7E9E" w:rsidRDefault="001F2271">
            <w:pPr>
              <w:adjustRightInd w:val="0"/>
              <w:snapToGrid w:val="0"/>
              <w:spacing w:line="360" w:lineRule="exact"/>
              <w:jc w:val="center"/>
              <w:rPr>
                <w:szCs w:val="21"/>
              </w:rPr>
            </w:pPr>
            <w:r>
              <w:rPr>
                <w:szCs w:val="21"/>
              </w:rPr>
              <w:t>1</w:t>
            </w:r>
          </w:p>
        </w:tc>
      </w:tr>
      <w:tr w:rsidR="00BD7E9E" w14:paraId="15D8FC04" w14:textId="77777777">
        <w:trPr>
          <w:cantSplit/>
          <w:trHeight w:val="454"/>
          <w:jc w:val="center"/>
        </w:trPr>
        <w:tc>
          <w:tcPr>
            <w:tcW w:w="2381" w:type="dxa"/>
            <w:vMerge/>
            <w:vAlign w:val="center"/>
          </w:tcPr>
          <w:p w14:paraId="1A36E80B" w14:textId="77777777" w:rsidR="00BD7E9E" w:rsidRDefault="00BD7E9E">
            <w:pPr>
              <w:adjustRightInd w:val="0"/>
              <w:snapToGrid w:val="0"/>
              <w:spacing w:line="360" w:lineRule="exact"/>
              <w:jc w:val="center"/>
              <w:rPr>
                <w:rFonts w:ascii="宋体" w:hAnsi="宋体"/>
                <w:szCs w:val="21"/>
              </w:rPr>
            </w:pPr>
          </w:p>
        </w:tc>
        <w:tc>
          <w:tcPr>
            <w:tcW w:w="3027" w:type="dxa"/>
          </w:tcPr>
          <w:p w14:paraId="4770ADAF" w14:textId="77777777" w:rsidR="00BD7E9E" w:rsidRDefault="001F2271">
            <w:pPr>
              <w:adjustRightInd w:val="0"/>
              <w:snapToGrid w:val="0"/>
              <w:spacing w:line="360" w:lineRule="exact"/>
              <w:rPr>
                <w:rFonts w:ascii="宋体" w:hAnsi="宋体"/>
                <w:szCs w:val="21"/>
              </w:rPr>
            </w:pPr>
            <w:r>
              <w:rPr>
                <w:rFonts w:ascii="宋体" w:hAnsi="宋体" w:hint="eastAsia"/>
                <w:szCs w:val="21"/>
              </w:rPr>
              <w:t>最优化方法与应用</w:t>
            </w:r>
          </w:p>
        </w:tc>
        <w:tc>
          <w:tcPr>
            <w:tcW w:w="1413" w:type="dxa"/>
          </w:tcPr>
          <w:p w14:paraId="48C3FB8C"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2196160F" w14:textId="77777777" w:rsidR="00BD7E9E" w:rsidRDefault="001F2271">
            <w:pPr>
              <w:adjustRightInd w:val="0"/>
              <w:snapToGrid w:val="0"/>
              <w:spacing w:line="360" w:lineRule="exact"/>
              <w:jc w:val="center"/>
              <w:rPr>
                <w:szCs w:val="21"/>
              </w:rPr>
            </w:pPr>
            <w:r>
              <w:rPr>
                <w:szCs w:val="21"/>
              </w:rPr>
              <w:t>1</w:t>
            </w:r>
          </w:p>
        </w:tc>
      </w:tr>
      <w:tr w:rsidR="00BD7E9E" w14:paraId="3155BA92" w14:textId="77777777">
        <w:trPr>
          <w:cantSplit/>
          <w:trHeight w:val="454"/>
          <w:jc w:val="center"/>
        </w:trPr>
        <w:tc>
          <w:tcPr>
            <w:tcW w:w="2381" w:type="dxa"/>
            <w:vMerge/>
            <w:vAlign w:val="center"/>
          </w:tcPr>
          <w:p w14:paraId="4048F2A1" w14:textId="77777777" w:rsidR="00BD7E9E" w:rsidRDefault="00BD7E9E">
            <w:pPr>
              <w:adjustRightInd w:val="0"/>
              <w:snapToGrid w:val="0"/>
              <w:spacing w:line="360" w:lineRule="exact"/>
              <w:jc w:val="center"/>
              <w:rPr>
                <w:rFonts w:ascii="宋体" w:hAnsi="宋体"/>
                <w:szCs w:val="21"/>
              </w:rPr>
            </w:pPr>
          </w:p>
        </w:tc>
        <w:tc>
          <w:tcPr>
            <w:tcW w:w="3027" w:type="dxa"/>
          </w:tcPr>
          <w:p w14:paraId="4990E7C6" w14:textId="77777777" w:rsidR="00BD7E9E" w:rsidRDefault="001F2271">
            <w:pPr>
              <w:adjustRightInd w:val="0"/>
              <w:snapToGrid w:val="0"/>
              <w:spacing w:line="360" w:lineRule="exact"/>
              <w:rPr>
                <w:rFonts w:ascii="宋体" w:hAnsi="宋体"/>
                <w:szCs w:val="21"/>
              </w:rPr>
            </w:pPr>
            <w:r>
              <w:rPr>
                <w:rFonts w:ascii="宋体" w:hAnsi="宋体" w:hint="eastAsia"/>
                <w:szCs w:val="21"/>
              </w:rPr>
              <w:t>强化学习</w:t>
            </w:r>
          </w:p>
        </w:tc>
        <w:tc>
          <w:tcPr>
            <w:tcW w:w="1413" w:type="dxa"/>
          </w:tcPr>
          <w:p w14:paraId="5718763D"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607CDDCC" w14:textId="77777777" w:rsidR="00BD7E9E" w:rsidRDefault="001F2271">
            <w:pPr>
              <w:adjustRightInd w:val="0"/>
              <w:snapToGrid w:val="0"/>
              <w:spacing w:line="360" w:lineRule="exact"/>
              <w:jc w:val="center"/>
              <w:rPr>
                <w:szCs w:val="21"/>
              </w:rPr>
            </w:pPr>
            <w:r>
              <w:rPr>
                <w:szCs w:val="21"/>
              </w:rPr>
              <w:t>1</w:t>
            </w:r>
          </w:p>
        </w:tc>
      </w:tr>
      <w:tr w:rsidR="00BD7E9E" w14:paraId="60B687F3" w14:textId="77777777">
        <w:trPr>
          <w:cantSplit/>
          <w:trHeight w:val="454"/>
          <w:jc w:val="center"/>
        </w:trPr>
        <w:tc>
          <w:tcPr>
            <w:tcW w:w="2381" w:type="dxa"/>
            <w:vMerge/>
            <w:vAlign w:val="center"/>
          </w:tcPr>
          <w:p w14:paraId="40E33640" w14:textId="77777777" w:rsidR="00BD7E9E" w:rsidRDefault="00BD7E9E">
            <w:pPr>
              <w:adjustRightInd w:val="0"/>
              <w:snapToGrid w:val="0"/>
              <w:spacing w:line="360" w:lineRule="exact"/>
              <w:jc w:val="center"/>
              <w:rPr>
                <w:rFonts w:ascii="宋体" w:hAnsi="宋体"/>
                <w:szCs w:val="21"/>
              </w:rPr>
            </w:pPr>
          </w:p>
        </w:tc>
        <w:tc>
          <w:tcPr>
            <w:tcW w:w="3027" w:type="dxa"/>
          </w:tcPr>
          <w:p w14:paraId="67A50C77" w14:textId="77777777" w:rsidR="00BD7E9E" w:rsidRDefault="001F2271">
            <w:pPr>
              <w:adjustRightInd w:val="0"/>
              <w:snapToGrid w:val="0"/>
              <w:spacing w:line="360" w:lineRule="exact"/>
              <w:rPr>
                <w:rFonts w:ascii="宋体" w:hAnsi="宋体"/>
                <w:szCs w:val="21"/>
              </w:rPr>
            </w:pPr>
            <w:r>
              <w:rPr>
                <w:rFonts w:ascii="宋体" w:hAnsi="宋体" w:hint="eastAsia"/>
                <w:szCs w:val="21"/>
              </w:rPr>
              <w:t>非结构数据分析与建模</w:t>
            </w:r>
          </w:p>
        </w:tc>
        <w:tc>
          <w:tcPr>
            <w:tcW w:w="1413" w:type="dxa"/>
          </w:tcPr>
          <w:p w14:paraId="41DC1B8E"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19E6C3" w14:textId="77777777" w:rsidR="00BD7E9E" w:rsidRDefault="001F2271">
            <w:pPr>
              <w:adjustRightInd w:val="0"/>
              <w:snapToGrid w:val="0"/>
              <w:spacing w:line="360" w:lineRule="exact"/>
              <w:jc w:val="center"/>
              <w:rPr>
                <w:szCs w:val="21"/>
              </w:rPr>
            </w:pPr>
            <w:r>
              <w:rPr>
                <w:rFonts w:hint="eastAsia"/>
                <w:szCs w:val="21"/>
              </w:rPr>
              <w:t>1</w:t>
            </w:r>
          </w:p>
        </w:tc>
      </w:tr>
      <w:tr w:rsidR="00BD7E9E" w14:paraId="14E03EF8" w14:textId="77777777">
        <w:trPr>
          <w:cantSplit/>
          <w:trHeight w:val="454"/>
          <w:jc w:val="center"/>
        </w:trPr>
        <w:tc>
          <w:tcPr>
            <w:tcW w:w="2381" w:type="dxa"/>
            <w:vMerge/>
            <w:vAlign w:val="center"/>
          </w:tcPr>
          <w:p w14:paraId="558A6F8F" w14:textId="77777777" w:rsidR="00BD7E9E" w:rsidRDefault="00BD7E9E">
            <w:pPr>
              <w:adjustRightInd w:val="0"/>
              <w:snapToGrid w:val="0"/>
              <w:spacing w:line="360" w:lineRule="exact"/>
              <w:jc w:val="center"/>
              <w:rPr>
                <w:rFonts w:ascii="宋体" w:hAnsi="宋体"/>
                <w:szCs w:val="21"/>
              </w:rPr>
            </w:pPr>
          </w:p>
        </w:tc>
        <w:tc>
          <w:tcPr>
            <w:tcW w:w="3027" w:type="dxa"/>
          </w:tcPr>
          <w:p w14:paraId="3AE6AB93" w14:textId="77777777" w:rsidR="00BD7E9E" w:rsidRDefault="001F2271">
            <w:pPr>
              <w:adjustRightInd w:val="0"/>
              <w:snapToGrid w:val="0"/>
              <w:spacing w:line="360" w:lineRule="exact"/>
              <w:rPr>
                <w:rFonts w:ascii="宋体" w:hAnsi="宋体"/>
                <w:szCs w:val="21"/>
              </w:rPr>
            </w:pPr>
            <w:r>
              <w:rPr>
                <w:rFonts w:ascii="宋体" w:hAnsi="宋体" w:hint="eastAsia"/>
                <w:szCs w:val="21"/>
              </w:rPr>
              <w:t xml:space="preserve">应用非参数统计  </w:t>
            </w:r>
          </w:p>
        </w:tc>
        <w:tc>
          <w:tcPr>
            <w:tcW w:w="1413" w:type="dxa"/>
          </w:tcPr>
          <w:p w14:paraId="3E50EC16" w14:textId="77777777" w:rsidR="00BD7E9E" w:rsidRDefault="001F2271">
            <w:pPr>
              <w:adjustRightInd w:val="0"/>
              <w:snapToGrid w:val="0"/>
              <w:spacing w:line="360" w:lineRule="exact"/>
              <w:jc w:val="center"/>
              <w:rPr>
                <w:szCs w:val="21"/>
              </w:rPr>
            </w:pPr>
            <w:r>
              <w:rPr>
                <w:rFonts w:hint="eastAsia"/>
                <w:szCs w:val="21"/>
              </w:rPr>
              <w:t>7</w:t>
            </w:r>
          </w:p>
        </w:tc>
        <w:tc>
          <w:tcPr>
            <w:tcW w:w="1254" w:type="dxa"/>
          </w:tcPr>
          <w:p w14:paraId="417DDEFC" w14:textId="77777777" w:rsidR="00BD7E9E" w:rsidRDefault="001F2271">
            <w:pPr>
              <w:adjustRightInd w:val="0"/>
              <w:snapToGrid w:val="0"/>
              <w:spacing w:line="360" w:lineRule="exact"/>
              <w:jc w:val="center"/>
              <w:rPr>
                <w:szCs w:val="21"/>
              </w:rPr>
            </w:pPr>
            <w:r>
              <w:rPr>
                <w:szCs w:val="21"/>
              </w:rPr>
              <w:t>1</w:t>
            </w:r>
          </w:p>
        </w:tc>
      </w:tr>
      <w:tr w:rsidR="00BD7E9E" w14:paraId="7FBC73F4" w14:textId="77777777">
        <w:trPr>
          <w:cantSplit/>
          <w:trHeight w:val="454"/>
          <w:jc w:val="center"/>
        </w:trPr>
        <w:tc>
          <w:tcPr>
            <w:tcW w:w="2381" w:type="dxa"/>
            <w:vMerge/>
            <w:vAlign w:val="center"/>
          </w:tcPr>
          <w:p w14:paraId="79DC6644" w14:textId="77777777" w:rsidR="00BD7E9E" w:rsidRDefault="00BD7E9E">
            <w:pPr>
              <w:adjustRightInd w:val="0"/>
              <w:snapToGrid w:val="0"/>
              <w:spacing w:line="360" w:lineRule="exact"/>
              <w:jc w:val="center"/>
              <w:rPr>
                <w:rFonts w:ascii="宋体" w:hAnsi="宋体"/>
                <w:szCs w:val="21"/>
              </w:rPr>
            </w:pPr>
          </w:p>
        </w:tc>
        <w:tc>
          <w:tcPr>
            <w:tcW w:w="3027" w:type="dxa"/>
          </w:tcPr>
          <w:p w14:paraId="174C250F" w14:textId="77777777" w:rsidR="00BD7E9E" w:rsidRDefault="001F2271">
            <w:pPr>
              <w:adjustRightInd w:val="0"/>
              <w:snapToGrid w:val="0"/>
              <w:spacing w:line="360" w:lineRule="exact"/>
              <w:rPr>
                <w:rFonts w:ascii="宋体" w:hAnsi="宋体"/>
                <w:szCs w:val="21"/>
              </w:rPr>
            </w:pPr>
            <w:r>
              <w:rPr>
                <w:rFonts w:ascii="宋体" w:hAnsi="宋体" w:hint="eastAsia"/>
                <w:szCs w:val="21"/>
              </w:rPr>
              <w:t>人工智能大语言模型</w:t>
            </w:r>
          </w:p>
        </w:tc>
        <w:tc>
          <w:tcPr>
            <w:tcW w:w="1413" w:type="dxa"/>
          </w:tcPr>
          <w:p w14:paraId="5F3668B8"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455C447E" w14:textId="77777777" w:rsidR="00BD7E9E" w:rsidRDefault="001F2271">
            <w:pPr>
              <w:adjustRightInd w:val="0"/>
              <w:snapToGrid w:val="0"/>
              <w:spacing w:line="360" w:lineRule="exact"/>
              <w:jc w:val="center"/>
              <w:rPr>
                <w:szCs w:val="21"/>
              </w:rPr>
            </w:pPr>
            <w:r>
              <w:rPr>
                <w:szCs w:val="21"/>
              </w:rPr>
              <w:t>1</w:t>
            </w:r>
          </w:p>
        </w:tc>
      </w:tr>
      <w:tr w:rsidR="00BD7E9E" w14:paraId="0FEE27D2" w14:textId="77777777">
        <w:trPr>
          <w:cantSplit/>
          <w:trHeight w:val="454"/>
          <w:jc w:val="center"/>
        </w:trPr>
        <w:tc>
          <w:tcPr>
            <w:tcW w:w="2381" w:type="dxa"/>
            <w:vMerge/>
            <w:vAlign w:val="center"/>
          </w:tcPr>
          <w:p w14:paraId="7BB96434" w14:textId="77777777" w:rsidR="00BD7E9E" w:rsidRDefault="00BD7E9E">
            <w:pPr>
              <w:adjustRightInd w:val="0"/>
              <w:snapToGrid w:val="0"/>
              <w:spacing w:line="360" w:lineRule="exact"/>
              <w:jc w:val="center"/>
              <w:rPr>
                <w:rFonts w:ascii="宋体" w:hAnsi="宋体"/>
                <w:szCs w:val="21"/>
              </w:rPr>
            </w:pPr>
          </w:p>
        </w:tc>
        <w:tc>
          <w:tcPr>
            <w:tcW w:w="3027" w:type="dxa"/>
          </w:tcPr>
          <w:p w14:paraId="124615CE" w14:textId="77777777" w:rsidR="00BD7E9E" w:rsidRDefault="001F2271">
            <w:pPr>
              <w:adjustRightInd w:val="0"/>
              <w:snapToGrid w:val="0"/>
              <w:spacing w:line="360" w:lineRule="exact"/>
              <w:rPr>
                <w:rFonts w:ascii="宋体" w:hAnsi="宋体"/>
                <w:szCs w:val="21"/>
              </w:rPr>
            </w:pPr>
            <w:r>
              <w:rPr>
                <w:rFonts w:ascii="宋体" w:hAnsi="宋体" w:hint="eastAsia"/>
                <w:szCs w:val="21"/>
              </w:rPr>
              <w:t>数值分析</w:t>
            </w:r>
          </w:p>
        </w:tc>
        <w:tc>
          <w:tcPr>
            <w:tcW w:w="1413" w:type="dxa"/>
          </w:tcPr>
          <w:p w14:paraId="25BF3D81" w14:textId="77777777" w:rsidR="00BD7E9E" w:rsidRDefault="001F2271">
            <w:pPr>
              <w:adjustRightInd w:val="0"/>
              <w:snapToGrid w:val="0"/>
              <w:spacing w:line="360" w:lineRule="exact"/>
              <w:jc w:val="center"/>
              <w:rPr>
                <w:szCs w:val="21"/>
              </w:rPr>
            </w:pPr>
            <w:r>
              <w:rPr>
                <w:rFonts w:hint="eastAsia"/>
                <w:szCs w:val="21"/>
              </w:rPr>
              <w:t>6</w:t>
            </w:r>
          </w:p>
        </w:tc>
        <w:tc>
          <w:tcPr>
            <w:tcW w:w="1254" w:type="dxa"/>
          </w:tcPr>
          <w:p w14:paraId="34A74426" w14:textId="77777777" w:rsidR="00BD7E9E" w:rsidRDefault="001F2271">
            <w:pPr>
              <w:adjustRightInd w:val="0"/>
              <w:snapToGrid w:val="0"/>
              <w:spacing w:line="360" w:lineRule="exact"/>
              <w:jc w:val="center"/>
              <w:rPr>
                <w:szCs w:val="21"/>
              </w:rPr>
            </w:pPr>
            <w:r>
              <w:rPr>
                <w:szCs w:val="21"/>
              </w:rPr>
              <w:t>1</w:t>
            </w:r>
          </w:p>
        </w:tc>
      </w:tr>
      <w:tr w:rsidR="00BD7E9E" w14:paraId="4BCEB040" w14:textId="77777777">
        <w:trPr>
          <w:cantSplit/>
          <w:trHeight w:val="454"/>
          <w:jc w:val="center"/>
        </w:trPr>
        <w:tc>
          <w:tcPr>
            <w:tcW w:w="2381" w:type="dxa"/>
            <w:vMerge/>
            <w:vAlign w:val="center"/>
          </w:tcPr>
          <w:p w14:paraId="3E7A57BD" w14:textId="77777777" w:rsidR="00BD7E9E" w:rsidRDefault="00BD7E9E">
            <w:pPr>
              <w:adjustRightInd w:val="0"/>
              <w:snapToGrid w:val="0"/>
              <w:spacing w:line="360" w:lineRule="exact"/>
              <w:jc w:val="center"/>
              <w:rPr>
                <w:rFonts w:ascii="宋体" w:hAnsi="宋体"/>
                <w:szCs w:val="21"/>
              </w:rPr>
            </w:pPr>
          </w:p>
        </w:tc>
        <w:tc>
          <w:tcPr>
            <w:tcW w:w="3027" w:type="dxa"/>
          </w:tcPr>
          <w:p w14:paraId="7684CD31" w14:textId="77777777" w:rsidR="00BD7E9E" w:rsidRDefault="001F2271">
            <w:pPr>
              <w:adjustRightInd w:val="0"/>
              <w:snapToGrid w:val="0"/>
              <w:spacing w:line="360" w:lineRule="exact"/>
              <w:rPr>
                <w:rFonts w:ascii="宋体" w:hAnsi="宋体"/>
                <w:szCs w:val="21"/>
              </w:rPr>
            </w:pPr>
            <w:r>
              <w:rPr>
                <w:rFonts w:ascii="宋体" w:hAnsi="宋体" w:hint="eastAsia"/>
                <w:szCs w:val="21"/>
              </w:rPr>
              <w:t>可视化技术与实践</w:t>
            </w:r>
          </w:p>
        </w:tc>
        <w:tc>
          <w:tcPr>
            <w:tcW w:w="1413" w:type="dxa"/>
          </w:tcPr>
          <w:p w14:paraId="5FC0C157" w14:textId="77777777" w:rsidR="00BD7E9E" w:rsidRDefault="001F2271">
            <w:pPr>
              <w:adjustRightInd w:val="0"/>
              <w:snapToGrid w:val="0"/>
              <w:spacing w:line="360" w:lineRule="exact"/>
              <w:jc w:val="center"/>
              <w:rPr>
                <w:szCs w:val="21"/>
              </w:rPr>
            </w:pPr>
            <w:r>
              <w:rPr>
                <w:rFonts w:hint="eastAsia"/>
                <w:szCs w:val="21"/>
              </w:rPr>
              <w:t>5</w:t>
            </w:r>
          </w:p>
        </w:tc>
        <w:tc>
          <w:tcPr>
            <w:tcW w:w="1254" w:type="dxa"/>
          </w:tcPr>
          <w:p w14:paraId="00C62038" w14:textId="77777777" w:rsidR="00BD7E9E" w:rsidRDefault="001F2271">
            <w:pPr>
              <w:adjustRightInd w:val="0"/>
              <w:snapToGrid w:val="0"/>
              <w:spacing w:line="360" w:lineRule="exact"/>
              <w:jc w:val="center"/>
              <w:rPr>
                <w:szCs w:val="21"/>
              </w:rPr>
            </w:pPr>
            <w:r>
              <w:rPr>
                <w:rFonts w:hint="eastAsia"/>
                <w:szCs w:val="21"/>
              </w:rPr>
              <w:t>1</w:t>
            </w:r>
          </w:p>
        </w:tc>
      </w:tr>
      <w:tr w:rsidR="00BD7E9E" w14:paraId="0DEE3026" w14:textId="77777777">
        <w:trPr>
          <w:cantSplit/>
          <w:trHeight w:val="454"/>
          <w:jc w:val="center"/>
        </w:trPr>
        <w:tc>
          <w:tcPr>
            <w:tcW w:w="5408" w:type="dxa"/>
            <w:gridSpan w:val="2"/>
          </w:tcPr>
          <w:p w14:paraId="534C7206" w14:textId="77777777" w:rsidR="00BD7E9E" w:rsidRDefault="001F2271">
            <w:pPr>
              <w:adjustRightInd w:val="0"/>
              <w:snapToGrid w:val="0"/>
              <w:spacing w:line="360" w:lineRule="exact"/>
              <w:jc w:val="center"/>
              <w:rPr>
                <w:rFonts w:ascii="宋体" w:hAnsi="宋体"/>
                <w:b/>
                <w:szCs w:val="21"/>
              </w:rPr>
            </w:pPr>
            <w:r>
              <w:rPr>
                <w:rFonts w:ascii="宋体" w:hAnsi="宋体" w:hint="eastAsia"/>
                <w:b/>
                <w:szCs w:val="21"/>
              </w:rPr>
              <w:t>合计</w:t>
            </w:r>
          </w:p>
        </w:tc>
        <w:tc>
          <w:tcPr>
            <w:tcW w:w="1413" w:type="dxa"/>
          </w:tcPr>
          <w:p w14:paraId="36BF2F44" w14:textId="77777777" w:rsidR="00BD7E9E" w:rsidRDefault="00BD7E9E">
            <w:pPr>
              <w:adjustRightInd w:val="0"/>
              <w:snapToGrid w:val="0"/>
              <w:spacing w:line="360" w:lineRule="exact"/>
              <w:jc w:val="center"/>
              <w:rPr>
                <w:b/>
                <w:szCs w:val="21"/>
              </w:rPr>
            </w:pPr>
          </w:p>
        </w:tc>
        <w:tc>
          <w:tcPr>
            <w:tcW w:w="1254" w:type="dxa"/>
          </w:tcPr>
          <w:p w14:paraId="5F850A6F" w14:textId="59DDD53C" w:rsidR="00BD7E9E" w:rsidRDefault="0026660F">
            <w:pPr>
              <w:adjustRightInd w:val="0"/>
              <w:snapToGrid w:val="0"/>
              <w:spacing w:line="360" w:lineRule="exact"/>
              <w:jc w:val="center"/>
              <w:rPr>
                <w:b/>
                <w:szCs w:val="21"/>
              </w:rPr>
            </w:pPr>
            <w:r>
              <w:rPr>
                <w:b/>
                <w:szCs w:val="21"/>
              </w:rPr>
              <w:t>52</w:t>
            </w:r>
            <w:del w:id="2" w:author="Lenovo" w:date="2025-10-24T08:56:00Z">
              <w:r w:rsidR="00637BE6" w:rsidDel="002C238B">
                <w:rPr>
                  <w:b/>
                  <w:szCs w:val="21"/>
                </w:rPr>
                <w:delText>.5</w:delText>
              </w:r>
            </w:del>
          </w:p>
        </w:tc>
      </w:tr>
    </w:tbl>
    <w:p w14:paraId="5D01DEED" w14:textId="77777777" w:rsidR="00BD7E9E" w:rsidRDefault="00BD7E9E">
      <w:pPr>
        <w:spacing w:line="560" w:lineRule="exact"/>
        <w:jc w:val="left"/>
        <w:rPr>
          <w:rFonts w:ascii="仿宋_GB2312" w:eastAsia="仿宋_GB2312" w:hAnsi="宋体"/>
          <w:spacing w:val="-4"/>
          <w:sz w:val="32"/>
        </w:rPr>
      </w:pPr>
    </w:p>
    <w:sectPr w:rsidR="00BD7E9E">
      <w:headerReference w:type="even" r:id="rId8"/>
      <w:headerReference w:type="default" r:id="rId9"/>
      <w:footerReference w:type="even" r:id="rId10"/>
      <w:footerReference w:type="default" r:id="rId11"/>
      <w:pgSz w:w="11906" w:h="16838"/>
      <w:pgMar w:top="2098" w:right="1588" w:bottom="1985" w:left="1588" w:header="851" w:footer="992" w:gutter="0"/>
      <w:pgNumType w:fmt="numberInDash"/>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320EF" w14:textId="77777777" w:rsidR="005100F4" w:rsidRDefault="005100F4">
      <w:r>
        <w:separator/>
      </w:r>
    </w:p>
  </w:endnote>
  <w:endnote w:type="continuationSeparator" w:id="0">
    <w:p w14:paraId="6EBFA6E9" w14:textId="77777777" w:rsidR="005100F4" w:rsidRDefault="00510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41332" w14:textId="77777777" w:rsidR="00BD7E9E" w:rsidRDefault="001F2271">
    <w:pPr>
      <w:pStyle w:val="a9"/>
      <w:ind w:firstLineChars="101" w:firstLine="283"/>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- 30 -</w:t>
    </w:r>
    <w:r>
      <w:rPr>
        <w:rFonts w:ascii="宋体" w:hAnsi="宋体"/>
        <w:sz w:val="28"/>
      </w:rPr>
      <w:fldChar w:fldCharType="end"/>
    </w:r>
  </w:p>
  <w:p w14:paraId="584A3279" w14:textId="77777777" w:rsidR="00BD7E9E" w:rsidRDefault="00BD7E9E">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A4BF" w14:textId="77777777" w:rsidR="00BD7E9E" w:rsidRDefault="001F2271">
    <w:pPr>
      <w:pStyle w:val="a9"/>
      <w:tabs>
        <w:tab w:val="clear" w:pos="8306"/>
        <w:tab w:val="right" w:pos="8080"/>
      </w:tabs>
      <w:ind w:rightChars="110" w:right="231"/>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sz w:val="28"/>
      </w:rPr>
      <w:t>- 29 -</w:t>
    </w:r>
    <w:r>
      <w:rPr>
        <w:rFonts w:ascii="宋体" w:hAnsi="宋体"/>
        <w:sz w:val="28"/>
      </w:rPr>
      <w:fldChar w:fldCharType="end"/>
    </w:r>
  </w:p>
  <w:p w14:paraId="0E21650C" w14:textId="77777777" w:rsidR="00BD7E9E" w:rsidRDefault="00BD7E9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35D68" w14:textId="77777777" w:rsidR="005100F4" w:rsidRDefault="005100F4">
      <w:r>
        <w:separator/>
      </w:r>
    </w:p>
  </w:footnote>
  <w:footnote w:type="continuationSeparator" w:id="0">
    <w:p w14:paraId="14D4AEC7" w14:textId="77777777" w:rsidR="005100F4" w:rsidRDefault="005100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1E132" w14:textId="77777777" w:rsidR="00BD7E9E" w:rsidRDefault="00BD7E9E">
    <w:pPr>
      <w:pStyle w:val="ab"/>
      <w:pBdr>
        <w:bottom w:val="none" w:sz="0" w:space="0" w:color="auto"/>
      </w:pBdr>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B92" w14:textId="77777777" w:rsidR="00BD7E9E" w:rsidRDefault="00BD7E9E">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1409C"/>
    <w:multiLevelType w:val="multilevel"/>
    <w:tmpl w:val="0BF1409C"/>
    <w:lvl w:ilvl="0">
      <w:start w:val="1"/>
      <w:numFmt w:val="decimal"/>
      <w:lvlText w:val="%1、"/>
      <w:lvlJc w:val="left"/>
      <w:pPr>
        <w:ind w:left="840" w:hanging="360"/>
      </w:pPr>
      <w:rPr>
        <w:rFonts w:hint="default"/>
      </w:rPr>
    </w:lvl>
    <w:lvl w:ilvl="1">
      <w:start w:val="1"/>
      <w:numFmt w:val="lowerLetter"/>
      <w:lvlText w:val="%2)"/>
      <w:lvlJc w:val="left"/>
      <w:pPr>
        <w:ind w:left="1360" w:hanging="440"/>
      </w:pPr>
    </w:lvl>
    <w:lvl w:ilvl="2">
      <w:start w:val="1"/>
      <w:numFmt w:val="lowerRoman"/>
      <w:lvlText w:val="%3."/>
      <w:lvlJc w:val="right"/>
      <w:pPr>
        <w:ind w:left="1800" w:hanging="440"/>
      </w:pPr>
    </w:lvl>
    <w:lvl w:ilvl="3">
      <w:start w:val="1"/>
      <w:numFmt w:val="decimal"/>
      <w:lvlText w:val="%4."/>
      <w:lvlJc w:val="left"/>
      <w:pPr>
        <w:ind w:left="2240" w:hanging="440"/>
      </w:pPr>
    </w:lvl>
    <w:lvl w:ilvl="4">
      <w:start w:val="1"/>
      <w:numFmt w:val="lowerLetter"/>
      <w:lvlText w:val="%5)"/>
      <w:lvlJc w:val="left"/>
      <w:pPr>
        <w:ind w:left="2680" w:hanging="440"/>
      </w:pPr>
    </w:lvl>
    <w:lvl w:ilvl="5">
      <w:start w:val="1"/>
      <w:numFmt w:val="lowerRoman"/>
      <w:lvlText w:val="%6."/>
      <w:lvlJc w:val="right"/>
      <w:pPr>
        <w:ind w:left="3120" w:hanging="440"/>
      </w:pPr>
    </w:lvl>
    <w:lvl w:ilvl="6">
      <w:start w:val="1"/>
      <w:numFmt w:val="decimal"/>
      <w:lvlText w:val="%7."/>
      <w:lvlJc w:val="left"/>
      <w:pPr>
        <w:ind w:left="3560" w:hanging="440"/>
      </w:pPr>
    </w:lvl>
    <w:lvl w:ilvl="7">
      <w:start w:val="1"/>
      <w:numFmt w:val="lowerLetter"/>
      <w:lvlText w:val="%8)"/>
      <w:lvlJc w:val="left"/>
      <w:pPr>
        <w:ind w:left="4000" w:hanging="440"/>
      </w:pPr>
    </w:lvl>
    <w:lvl w:ilvl="8">
      <w:start w:val="1"/>
      <w:numFmt w:val="lowerRoman"/>
      <w:lvlText w:val="%9."/>
      <w:lvlJc w:val="right"/>
      <w:pPr>
        <w:ind w:left="4440" w:hanging="440"/>
      </w:pPr>
    </w:lvl>
  </w:abstractNum>
  <w:abstractNum w:abstractNumId="1" w15:restartNumberingAfterBreak="0">
    <w:nsid w:val="77856D21"/>
    <w:multiLevelType w:val="multilevel"/>
    <w:tmpl w:val="77856D21"/>
    <w:lvl w:ilvl="0">
      <w:numFmt w:val="none"/>
      <w:lvlText w:val=""/>
      <w:lvlJc w:val="left"/>
      <w:pPr>
        <w:tabs>
          <w:tab w:val="left" w:pos="360"/>
        </w:tabs>
      </w:pPr>
      <w:rPr>
        <w:rFonts w:cs="Times New Roman"/>
      </w:rPr>
    </w:lvl>
    <w:lvl w:ilvl="1">
      <w:start w:val="1"/>
      <w:numFmt w:val="lowerLetter"/>
      <w:lvlText w:val="%2)"/>
      <w:lvlJc w:val="left"/>
      <w:pPr>
        <w:ind w:left="1480" w:hanging="420"/>
      </w:pPr>
      <w:rPr>
        <w:rFonts w:cs="Times New Roman"/>
      </w:rPr>
    </w:lvl>
    <w:lvl w:ilvl="2">
      <w:start w:val="1"/>
      <w:numFmt w:val="lowerRoman"/>
      <w:lvlText w:val="%3."/>
      <w:lvlJc w:val="right"/>
      <w:pPr>
        <w:ind w:left="1900" w:hanging="420"/>
      </w:pPr>
      <w:rPr>
        <w:rFonts w:cs="Times New Roman"/>
      </w:rPr>
    </w:lvl>
    <w:lvl w:ilvl="3">
      <w:start w:val="1"/>
      <w:numFmt w:val="decimal"/>
      <w:lvlText w:val="%4."/>
      <w:lvlJc w:val="left"/>
      <w:pPr>
        <w:ind w:left="2320" w:hanging="420"/>
      </w:pPr>
      <w:rPr>
        <w:rFonts w:cs="Times New Roman"/>
      </w:rPr>
    </w:lvl>
    <w:lvl w:ilvl="4">
      <w:start w:val="1"/>
      <w:numFmt w:val="lowerLetter"/>
      <w:lvlText w:val="%5)"/>
      <w:lvlJc w:val="left"/>
      <w:pPr>
        <w:ind w:left="2740" w:hanging="420"/>
      </w:pPr>
      <w:rPr>
        <w:rFonts w:cs="Times New Roman"/>
      </w:rPr>
    </w:lvl>
    <w:lvl w:ilvl="5">
      <w:start w:val="1"/>
      <w:numFmt w:val="lowerRoman"/>
      <w:lvlText w:val="%6."/>
      <w:lvlJc w:val="right"/>
      <w:pPr>
        <w:ind w:left="3160" w:hanging="420"/>
      </w:pPr>
      <w:rPr>
        <w:rFonts w:cs="Times New Roman"/>
      </w:rPr>
    </w:lvl>
    <w:lvl w:ilvl="6">
      <w:start w:val="1"/>
      <w:numFmt w:val="decimal"/>
      <w:lvlText w:val="%7."/>
      <w:lvlJc w:val="left"/>
      <w:pPr>
        <w:ind w:left="3580" w:hanging="420"/>
      </w:pPr>
      <w:rPr>
        <w:rFonts w:cs="Times New Roman"/>
      </w:rPr>
    </w:lvl>
    <w:lvl w:ilvl="7">
      <w:start w:val="1"/>
      <w:numFmt w:val="lowerLetter"/>
      <w:lvlText w:val="%8)"/>
      <w:lvlJc w:val="left"/>
      <w:pPr>
        <w:ind w:left="4000" w:hanging="420"/>
      </w:pPr>
      <w:rPr>
        <w:rFonts w:cs="Times New Roman"/>
      </w:rPr>
    </w:lvl>
    <w:lvl w:ilvl="8">
      <w:start w:val="1"/>
      <w:numFmt w:val="lowerRoman"/>
      <w:lvlText w:val="%9."/>
      <w:lvlJc w:val="right"/>
      <w:pPr>
        <w:ind w:left="4420" w:hanging="420"/>
      </w:pPr>
      <w:rPr>
        <w:rFonts w:cs="Times New Roman"/>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enovo">
    <w15:presenceInfo w15:providerId="None" w15:userId="Lenov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trackRevisions/>
  <w:defaultTabStop w:val="420"/>
  <w:evenAndOddHeaders/>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WZjYjdhYWYyNWRjNDY4MmFkZjIwNzMzNmRlYzYxYWQifQ=="/>
  </w:docVars>
  <w:rsids>
    <w:rsidRoot w:val="00E76617"/>
    <w:rsid w:val="000047F7"/>
    <w:rsid w:val="0001093B"/>
    <w:rsid w:val="00010987"/>
    <w:rsid w:val="0001156E"/>
    <w:rsid w:val="00011671"/>
    <w:rsid w:val="00013621"/>
    <w:rsid w:val="000155D3"/>
    <w:rsid w:val="000174CA"/>
    <w:rsid w:val="00020E9D"/>
    <w:rsid w:val="00022C8F"/>
    <w:rsid w:val="000232C0"/>
    <w:rsid w:val="00027BCF"/>
    <w:rsid w:val="00027C4E"/>
    <w:rsid w:val="00031751"/>
    <w:rsid w:val="00032372"/>
    <w:rsid w:val="00034026"/>
    <w:rsid w:val="000347EF"/>
    <w:rsid w:val="00040592"/>
    <w:rsid w:val="000443E9"/>
    <w:rsid w:val="00046438"/>
    <w:rsid w:val="00047758"/>
    <w:rsid w:val="00051A84"/>
    <w:rsid w:val="000520A8"/>
    <w:rsid w:val="00055C54"/>
    <w:rsid w:val="00055CE2"/>
    <w:rsid w:val="00060965"/>
    <w:rsid w:val="000619BA"/>
    <w:rsid w:val="000622D5"/>
    <w:rsid w:val="000652BC"/>
    <w:rsid w:val="00076ECA"/>
    <w:rsid w:val="000775A9"/>
    <w:rsid w:val="00080A94"/>
    <w:rsid w:val="000904A7"/>
    <w:rsid w:val="000907B6"/>
    <w:rsid w:val="00090900"/>
    <w:rsid w:val="000932EA"/>
    <w:rsid w:val="00094F31"/>
    <w:rsid w:val="000A038C"/>
    <w:rsid w:val="000A08CF"/>
    <w:rsid w:val="000A0C91"/>
    <w:rsid w:val="000A2B73"/>
    <w:rsid w:val="000A4302"/>
    <w:rsid w:val="000A736B"/>
    <w:rsid w:val="000A77CB"/>
    <w:rsid w:val="000B1490"/>
    <w:rsid w:val="000B227B"/>
    <w:rsid w:val="000B3396"/>
    <w:rsid w:val="000B34CD"/>
    <w:rsid w:val="000B3666"/>
    <w:rsid w:val="000B36F5"/>
    <w:rsid w:val="000B5AFA"/>
    <w:rsid w:val="000B728D"/>
    <w:rsid w:val="000B76F7"/>
    <w:rsid w:val="000C0638"/>
    <w:rsid w:val="000C27AC"/>
    <w:rsid w:val="000C306C"/>
    <w:rsid w:val="000C45F6"/>
    <w:rsid w:val="000D42E9"/>
    <w:rsid w:val="000D49D4"/>
    <w:rsid w:val="000E33B9"/>
    <w:rsid w:val="000E4051"/>
    <w:rsid w:val="000E4134"/>
    <w:rsid w:val="000E72C8"/>
    <w:rsid w:val="000F0FD8"/>
    <w:rsid w:val="000F29C0"/>
    <w:rsid w:val="000F4B8A"/>
    <w:rsid w:val="00102301"/>
    <w:rsid w:val="001029EA"/>
    <w:rsid w:val="001037FA"/>
    <w:rsid w:val="0010628D"/>
    <w:rsid w:val="00107238"/>
    <w:rsid w:val="001109B8"/>
    <w:rsid w:val="00112A55"/>
    <w:rsid w:val="00112B71"/>
    <w:rsid w:val="00115D7F"/>
    <w:rsid w:val="0011600F"/>
    <w:rsid w:val="00117AB4"/>
    <w:rsid w:val="0012225A"/>
    <w:rsid w:val="0012475A"/>
    <w:rsid w:val="001250B6"/>
    <w:rsid w:val="001270D4"/>
    <w:rsid w:val="0012730A"/>
    <w:rsid w:val="00130579"/>
    <w:rsid w:val="00130991"/>
    <w:rsid w:val="00131496"/>
    <w:rsid w:val="001315E1"/>
    <w:rsid w:val="00132481"/>
    <w:rsid w:val="00145FC0"/>
    <w:rsid w:val="0014755A"/>
    <w:rsid w:val="0014783B"/>
    <w:rsid w:val="0015138E"/>
    <w:rsid w:val="00156D96"/>
    <w:rsid w:val="0016141C"/>
    <w:rsid w:val="00162167"/>
    <w:rsid w:val="0016323C"/>
    <w:rsid w:val="00170F80"/>
    <w:rsid w:val="00174235"/>
    <w:rsid w:val="0017652E"/>
    <w:rsid w:val="00176D02"/>
    <w:rsid w:val="001775D9"/>
    <w:rsid w:val="00177C80"/>
    <w:rsid w:val="00180998"/>
    <w:rsid w:val="00181761"/>
    <w:rsid w:val="00181E4E"/>
    <w:rsid w:val="001831F0"/>
    <w:rsid w:val="00185BF0"/>
    <w:rsid w:val="00190CBF"/>
    <w:rsid w:val="00191A52"/>
    <w:rsid w:val="00194F1C"/>
    <w:rsid w:val="00196973"/>
    <w:rsid w:val="001A0305"/>
    <w:rsid w:val="001A1C26"/>
    <w:rsid w:val="001A2E22"/>
    <w:rsid w:val="001A4CFD"/>
    <w:rsid w:val="001A71F8"/>
    <w:rsid w:val="001A74D6"/>
    <w:rsid w:val="001B0E23"/>
    <w:rsid w:val="001B275D"/>
    <w:rsid w:val="001B6FA8"/>
    <w:rsid w:val="001B6FC5"/>
    <w:rsid w:val="001C29C0"/>
    <w:rsid w:val="001C2EA8"/>
    <w:rsid w:val="001C4EC1"/>
    <w:rsid w:val="001C7ED4"/>
    <w:rsid w:val="001D1F39"/>
    <w:rsid w:val="001D2733"/>
    <w:rsid w:val="001D44E0"/>
    <w:rsid w:val="001D4D35"/>
    <w:rsid w:val="001D51B2"/>
    <w:rsid w:val="001D6E7F"/>
    <w:rsid w:val="001E0DE3"/>
    <w:rsid w:val="001E34D8"/>
    <w:rsid w:val="001E5115"/>
    <w:rsid w:val="001E5CB4"/>
    <w:rsid w:val="001F0A0D"/>
    <w:rsid w:val="001F2271"/>
    <w:rsid w:val="001F5136"/>
    <w:rsid w:val="001F6315"/>
    <w:rsid w:val="001F6720"/>
    <w:rsid w:val="002038B4"/>
    <w:rsid w:val="002060A0"/>
    <w:rsid w:val="00207139"/>
    <w:rsid w:val="00215F57"/>
    <w:rsid w:val="0022064C"/>
    <w:rsid w:val="00224BBF"/>
    <w:rsid w:val="002274E3"/>
    <w:rsid w:val="00227AD7"/>
    <w:rsid w:val="002318F0"/>
    <w:rsid w:val="00232D0D"/>
    <w:rsid w:val="00236EB3"/>
    <w:rsid w:val="00237084"/>
    <w:rsid w:val="00237508"/>
    <w:rsid w:val="0024085A"/>
    <w:rsid w:val="00240CE9"/>
    <w:rsid w:val="00241205"/>
    <w:rsid w:val="00243A4D"/>
    <w:rsid w:val="00243B37"/>
    <w:rsid w:val="00246837"/>
    <w:rsid w:val="00250EC0"/>
    <w:rsid w:val="002523F9"/>
    <w:rsid w:val="00252910"/>
    <w:rsid w:val="00257DC4"/>
    <w:rsid w:val="00257F3F"/>
    <w:rsid w:val="002601E5"/>
    <w:rsid w:val="002659BF"/>
    <w:rsid w:val="0026660F"/>
    <w:rsid w:val="002726B5"/>
    <w:rsid w:val="00272DCA"/>
    <w:rsid w:val="00273ACE"/>
    <w:rsid w:val="002756E8"/>
    <w:rsid w:val="002865E6"/>
    <w:rsid w:val="002871F1"/>
    <w:rsid w:val="002902FD"/>
    <w:rsid w:val="00293C4A"/>
    <w:rsid w:val="002945FF"/>
    <w:rsid w:val="00296398"/>
    <w:rsid w:val="002963B6"/>
    <w:rsid w:val="002A2703"/>
    <w:rsid w:val="002A52EB"/>
    <w:rsid w:val="002A6B22"/>
    <w:rsid w:val="002A723E"/>
    <w:rsid w:val="002B1677"/>
    <w:rsid w:val="002B31F4"/>
    <w:rsid w:val="002B46CF"/>
    <w:rsid w:val="002B60A3"/>
    <w:rsid w:val="002B6DF9"/>
    <w:rsid w:val="002B6F0C"/>
    <w:rsid w:val="002B754E"/>
    <w:rsid w:val="002C0959"/>
    <w:rsid w:val="002C238B"/>
    <w:rsid w:val="002C32DE"/>
    <w:rsid w:val="002C6E81"/>
    <w:rsid w:val="002D06C4"/>
    <w:rsid w:val="002D104B"/>
    <w:rsid w:val="002D523C"/>
    <w:rsid w:val="002D5F06"/>
    <w:rsid w:val="002D7242"/>
    <w:rsid w:val="002D751E"/>
    <w:rsid w:val="002E10B5"/>
    <w:rsid w:val="002E1305"/>
    <w:rsid w:val="002E28C2"/>
    <w:rsid w:val="002E3064"/>
    <w:rsid w:val="002E3FDD"/>
    <w:rsid w:val="002F08C6"/>
    <w:rsid w:val="002F0FBF"/>
    <w:rsid w:val="002F5838"/>
    <w:rsid w:val="002F5B62"/>
    <w:rsid w:val="00300C9D"/>
    <w:rsid w:val="00301D77"/>
    <w:rsid w:val="00310303"/>
    <w:rsid w:val="00311569"/>
    <w:rsid w:val="0031657B"/>
    <w:rsid w:val="00316B88"/>
    <w:rsid w:val="003206D1"/>
    <w:rsid w:val="00322112"/>
    <w:rsid w:val="003242F5"/>
    <w:rsid w:val="00337F81"/>
    <w:rsid w:val="0034208F"/>
    <w:rsid w:val="00344111"/>
    <w:rsid w:val="00345501"/>
    <w:rsid w:val="003455EE"/>
    <w:rsid w:val="00347A5B"/>
    <w:rsid w:val="00352261"/>
    <w:rsid w:val="00353D95"/>
    <w:rsid w:val="00357E34"/>
    <w:rsid w:val="00362769"/>
    <w:rsid w:val="00362EED"/>
    <w:rsid w:val="00364ECF"/>
    <w:rsid w:val="00367C8D"/>
    <w:rsid w:val="00371DA1"/>
    <w:rsid w:val="0037395F"/>
    <w:rsid w:val="00373DBC"/>
    <w:rsid w:val="00374602"/>
    <w:rsid w:val="003824DC"/>
    <w:rsid w:val="003847B2"/>
    <w:rsid w:val="00385C7C"/>
    <w:rsid w:val="0038643A"/>
    <w:rsid w:val="00393A95"/>
    <w:rsid w:val="00395C62"/>
    <w:rsid w:val="00396333"/>
    <w:rsid w:val="00397235"/>
    <w:rsid w:val="003A15F9"/>
    <w:rsid w:val="003A4587"/>
    <w:rsid w:val="003A508E"/>
    <w:rsid w:val="003A74C5"/>
    <w:rsid w:val="003B7AE2"/>
    <w:rsid w:val="003C07C3"/>
    <w:rsid w:val="003C325E"/>
    <w:rsid w:val="003C5497"/>
    <w:rsid w:val="003C5E79"/>
    <w:rsid w:val="003C7038"/>
    <w:rsid w:val="003D0870"/>
    <w:rsid w:val="003D2053"/>
    <w:rsid w:val="003D319C"/>
    <w:rsid w:val="003D489D"/>
    <w:rsid w:val="003D5700"/>
    <w:rsid w:val="003D5CD1"/>
    <w:rsid w:val="003E0590"/>
    <w:rsid w:val="003E5853"/>
    <w:rsid w:val="003E629F"/>
    <w:rsid w:val="003F0672"/>
    <w:rsid w:val="003F258B"/>
    <w:rsid w:val="003F2B23"/>
    <w:rsid w:val="003F32F1"/>
    <w:rsid w:val="003F4C26"/>
    <w:rsid w:val="004029CD"/>
    <w:rsid w:val="00403CE8"/>
    <w:rsid w:val="00411501"/>
    <w:rsid w:val="00412C34"/>
    <w:rsid w:val="00416FD1"/>
    <w:rsid w:val="00421B59"/>
    <w:rsid w:val="0042485E"/>
    <w:rsid w:val="00425A2D"/>
    <w:rsid w:val="00425C68"/>
    <w:rsid w:val="00432696"/>
    <w:rsid w:val="00434CBD"/>
    <w:rsid w:val="00436697"/>
    <w:rsid w:val="00446BF5"/>
    <w:rsid w:val="00451403"/>
    <w:rsid w:val="00451521"/>
    <w:rsid w:val="004545F0"/>
    <w:rsid w:val="00456152"/>
    <w:rsid w:val="00461112"/>
    <w:rsid w:val="004635C1"/>
    <w:rsid w:val="0046399B"/>
    <w:rsid w:val="00464812"/>
    <w:rsid w:val="00466681"/>
    <w:rsid w:val="00466A16"/>
    <w:rsid w:val="0046745D"/>
    <w:rsid w:val="00472A2D"/>
    <w:rsid w:val="0047521B"/>
    <w:rsid w:val="00480145"/>
    <w:rsid w:val="004813A8"/>
    <w:rsid w:val="00482138"/>
    <w:rsid w:val="00483427"/>
    <w:rsid w:val="00483AFB"/>
    <w:rsid w:val="00490A6C"/>
    <w:rsid w:val="00491785"/>
    <w:rsid w:val="0049403A"/>
    <w:rsid w:val="00495CE3"/>
    <w:rsid w:val="00497A87"/>
    <w:rsid w:val="004A1DE0"/>
    <w:rsid w:val="004A39E3"/>
    <w:rsid w:val="004A3BCE"/>
    <w:rsid w:val="004A439E"/>
    <w:rsid w:val="004A4C9C"/>
    <w:rsid w:val="004A710A"/>
    <w:rsid w:val="004B1FBD"/>
    <w:rsid w:val="004B3022"/>
    <w:rsid w:val="004B6864"/>
    <w:rsid w:val="004C1985"/>
    <w:rsid w:val="004C21F0"/>
    <w:rsid w:val="004C520C"/>
    <w:rsid w:val="004D1615"/>
    <w:rsid w:val="004D676D"/>
    <w:rsid w:val="004E0D16"/>
    <w:rsid w:val="004E1CDA"/>
    <w:rsid w:val="004E2A38"/>
    <w:rsid w:val="004E379E"/>
    <w:rsid w:val="004E51D3"/>
    <w:rsid w:val="004E7113"/>
    <w:rsid w:val="004F1995"/>
    <w:rsid w:val="004F34AA"/>
    <w:rsid w:val="004F464E"/>
    <w:rsid w:val="004F48C7"/>
    <w:rsid w:val="00501054"/>
    <w:rsid w:val="005030C3"/>
    <w:rsid w:val="00505BF9"/>
    <w:rsid w:val="005060A6"/>
    <w:rsid w:val="005100F4"/>
    <w:rsid w:val="0051055A"/>
    <w:rsid w:val="00511106"/>
    <w:rsid w:val="0051244E"/>
    <w:rsid w:val="0051262C"/>
    <w:rsid w:val="00512A23"/>
    <w:rsid w:val="00516EE7"/>
    <w:rsid w:val="00521C0B"/>
    <w:rsid w:val="00527579"/>
    <w:rsid w:val="005318F1"/>
    <w:rsid w:val="00535DAA"/>
    <w:rsid w:val="005379F4"/>
    <w:rsid w:val="00540656"/>
    <w:rsid w:val="00541059"/>
    <w:rsid w:val="005543FE"/>
    <w:rsid w:val="00554CA1"/>
    <w:rsid w:val="00562478"/>
    <w:rsid w:val="00563B8D"/>
    <w:rsid w:val="0056549D"/>
    <w:rsid w:val="00567060"/>
    <w:rsid w:val="00572884"/>
    <w:rsid w:val="0057290F"/>
    <w:rsid w:val="00573207"/>
    <w:rsid w:val="00573551"/>
    <w:rsid w:val="00574BB1"/>
    <w:rsid w:val="005817B2"/>
    <w:rsid w:val="00581E16"/>
    <w:rsid w:val="005908AE"/>
    <w:rsid w:val="00590D55"/>
    <w:rsid w:val="00591FBC"/>
    <w:rsid w:val="005927C3"/>
    <w:rsid w:val="005A010B"/>
    <w:rsid w:val="005A6C1B"/>
    <w:rsid w:val="005B0A58"/>
    <w:rsid w:val="005B0D6F"/>
    <w:rsid w:val="005B13BB"/>
    <w:rsid w:val="005B5BC1"/>
    <w:rsid w:val="005C0167"/>
    <w:rsid w:val="005C01B9"/>
    <w:rsid w:val="005C3215"/>
    <w:rsid w:val="005C34D1"/>
    <w:rsid w:val="005C3668"/>
    <w:rsid w:val="005D3491"/>
    <w:rsid w:val="005E1CFB"/>
    <w:rsid w:val="005E3880"/>
    <w:rsid w:val="005E3D92"/>
    <w:rsid w:val="005E4664"/>
    <w:rsid w:val="005E4878"/>
    <w:rsid w:val="005E746E"/>
    <w:rsid w:val="005F1094"/>
    <w:rsid w:val="005F20E1"/>
    <w:rsid w:val="005F294D"/>
    <w:rsid w:val="005F3FB5"/>
    <w:rsid w:val="005F56CE"/>
    <w:rsid w:val="005F5BD5"/>
    <w:rsid w:val="005F6FE5"/>
    <w:rsid w:val="005F7781"/>
    <w:rsid w:val="0060130C"/>
    <w:rsid w:val="00602DE8"/>
    <w:rsid w:val="00603F2A"/>
    <w:rsid w:val="00603FD3"/>
    <w:rsid w:val="006065D3"/>
    <w:rsid w:val="00607405"/>
    <w:rsid w:val="00607DDE"/>
    <w:rsid w:val="006109BB"/>
    <w:rsid w:val="00613290"/>
    <w:rsid w:val="00614B68"/>
    <w:rsid w:val="00614E5D"/>
    <w:rsid w:val="006213A2"/>
    <w:rsid w:val="00623DDE"/>
    <w:rsid w:val="006268FC"/>
    <w:rsid w:val="0063411F"/>
    <w:rsid w:val="00634483"/>
    <w:rsid w:val="0063545E"/>
    <w:rsid w:val="00635AF0"/>
    <w:rsid w:val="00637BE6"/>
    <w:rsid w:val="00640663"/>
    <w:rsid w:val="00642DB8"/>
    <w:rsid w:val="00643DEC"/>
    <w:rsid w:val="00647F98"/>
    <w:rsid w:val="0065294E"/>
    <w:rsid w:val="0065478F"/>
    <w:rsid w:val="00654B53"/>
    <w:rsid w:val="00655761"/>
    <w:rsid w:val="00655F1F"/>
    <w:rsid w:val="006610EB"/>
    <w:rsid w:val="00661EE6"/>
    <w:rsid w:val="006625C8"/>
    <w:rsid w:val="006635DF"/>
    <w:rsid w:val="00663711"/>
    <w:rsid w:val="00664F96"/>
    <w:rsid w:val="006729A0"/>
    <w:rsid w:val="00674C1C"/>
    <w:rsid w:val="00674EE6"/>
    <w:rsid w:val="00676623"/>
    <w:rsid w:val="006766E3"/>
    <w:rsid w:val="00680DE5"/>
    <w:rsid w:val="00686C29"/>
    <w:rsid w:val="006935E1"/>
    <w:rsid w:val="00693E6B"/>
    <w:rsid w:val="006943DA"/>
    <w:rsid w:val="00696589"/>
    <w:rsid w:val="0069794E"/>
    <w:rsid w:val="006A3D1D"/>
    <w:rsid w:val="006A41A3"/>
    <w:rsid w:val="006A68E1"/>
    <w:rsid w:val="006B28AF"/>
    <w:rsid w:val="006B4B1A"/>
    <w:rsid w:val="006B71C1"/>
    <w:rsid w:val="006B7C6C"/>
    <w:rsid w:val="006C04C1"/>
    <w:rsid w:val="006C15C2"/>
    <w:rsid w:val="006C16B5"/>
    <w:rsid w:val="006C1710"/>
    <w:rsid w:val="006C18E7"/>
    <w:rsid w:val="006C1ACD"/>
    <w:rsid w:val="006C1DBA"/>
    <w:rsid w:val="006C345B"/>
    <w:rsid w:val="006C726B"/>
    <w:rsid w:val="006D344F"/>
    <w:rsid w:val="006D6769"/>
    <w:rsid w:val="006D7188"/>
    <w:rsid w:val="006E1781"/>
    <w:rsid w:val="006E1EA2"/>
    <w:rsid w:val="006E2B14"/>
    <w:rsid w:val="006E378A"/>
    <w:rsid w:val="006E3BD7"/>
    <w:rsid w:val="006E7862"/>
    <w:rsid w:val="006F1E05"/>
    <w:rsid w:val="006F21FF"/>
    <w:rsid w:val="006F5977"/>
    <w:rsid w:val="006F5F64"/>
    <w:rsid w:val="006F7525"/>
    <w:rsid w:val="007017CB"/>
    <w:rsid w:val="00706B5D"/>
    <w:rsid w:val="00710E7F"/>
    <w:rsid w:val="00711F22"/>
    <w:rsid w:val="00712601"/>
    <w:rsid w:val="00713738"/>
    <w:rsid w:val="00714ABD"/>
    <w:rsid w:val="007202C9"/>
    <w:rsid w:val="007253E5"/>
    <w:rsid w:val="0072629A"/>
    <w:rsid w:val="00727209"/>
    <w:rsid w:val="00731B39"/>
    <w:rsid w:val="00736397"/>
    <w:rsid w:val="007368EA"/>
    <w:rsid w:val="007437BE"/>
    <w:rsid w:val="00744DFF"/>
    <w:rsid w:val="00745167"/>
    <w:rsid w:val="00747614"/>
    <w:rsid w:val="00750FCB"/>
    <w:rsid w:val="00757589"/>
    <w:rsid w:val="00765BE3"/>
    <w:rsid w:val="0077169F"/>
    <w:rsid w:val="007758ED"/>
    <w:rsid w:val="00775D9A"/>
    <w:rsid w:val="007779CF"/>
    <w:rsid w:val="00780507"/>
    <w:rsid w:val="00781151"/>
    <w:rsid w:val="00790369"/>
    <w:rsid w:val="0079090B"/>
    <w:rsid w:val="0079581C"/>
    <w:rsid w:val="007972BA"/>
    <w:rsid w:val="007A455D"/>
    <w:rsid w:val="007A7A18"/>
    <w:rsid w:val="007B673A"/>
    <w:rsid w:val="007B7034"/>
    <w:rsid w:val="007B7565"/>
    <w:rsid w:val="007C0075"/>
    <w:rsid w:val="007C2CD2"/>
    <w:rsid w:val="007C52EC"/>
    <w:rsid w:val="007C5AB2"/>
    <w:rsid w:val="007C7048"/>
    <w:rsid w:val="007C75C5"/>
    <w:rsid w:val="007C7CEB"/>
    <w:rsid w:val="007D0371"/>
    <w:rsid w:val="007D048B"/>
    <w:rsid w:val="007D119F"/>
    <w:rsid w:val="007D5116"/>
    <w:rsid w:val="007D58C7"/>
    <w:rsid w:val="007D702B"/>
    <w:rsid w:val="007E2D22"/>
    <w:rsid w:val="007E31B1"/>
    <w:rsid w:val="007E3B58"/>
    <w:rsid w:val="007E4B03"/>
    <w:rsid w:val="007E6304"/>
    <w:rsid w:val="007E6857"/>
    <w:rsid w:val="007F0E14"/>
    <w:rsid w:val="007F16CE"/>
    <w:rsid w:val="007F255F"/>
    <w:rsid w:val="007F36A7"/>
    <w:rsid w:val="007F5A30"/>
    <w:rsid w:val="008023A0"/>
    <w:rsid w:val="00804260"/>
    <w:rsid w:val="0080777F"/>
    <w:rsid w:val="00810623"/>
    <w:rsid w:val="008109AE"/>
    <w:rsid w:val="00812272"/>
    <w:rsid w:val="00812EB9"/>
    <w:rsid w:val="00813C94"/>
    <w:rsid w:val="00815DF9"/>
    <w:rsid w:val="00822D15"/>
    <w:rsid w:val="008251B6"/>
    <w:rsid w:val="00826ECF"/>
    <w:rsid w:val="0083056C"/>
    <w:rsid w:val="0083075E"/>
    <w:rsid w:val="00831E3F"/>
    <w:rsid w:val="00832920"/>
    <w:rsid w:val="00837161"/>
    <w:rsid w:val="00837404"/>
    <w:rsid w:val="00837581"/>
    <w:rsid w:val="008410DD"/>
    <w:rsid w:val="00841846"/>
    <w:rsid w:val="00846B3C"/>
    <w:rsid w:val="00847088"/>
    <w:rsid w:val="008477F9"/>
    <w:rsid w:val="008479B3"/>
    <w:rsid w:val="00852554"/>
    <w:rsid w:val="00853004"/>
    <w:rsid w:val="008545D5"/>
    <w:rsid w:val="00861332"/>
    <w:rsid w:val="008660EA"/>
    <w:rsid w:val="008677C3"/>
    <w:rsid w:val="0086789C"/>
    <w:rsid w:val="008714A4"/>
    <w:rsid w:val="0087434F"/>
    <w:rsid w:val="0087565F"/>
    <w:rsid w:val="00875C2A"/>
    <w:rsid w:val="00877035"/>
    <w:rsid w:val="0088097F"/>
    <w:rsid w:val="0088387B"/>
    <w:rsid w:val="00884C3B"/>
    <w:rsid w:val="00894ADE"/>
    <w:rsid w:val="00895C5C"/>
    <w:rsid w:val="008A29EB"/>
    <w:rsid w:val="008A32B7"/>
    <w:rsid w:val="008A5BD5"/>
    <w:rsid w:val="008A5D3D"/>
    <w:rsid w:val="008A7361"/>
    <w:rsid w:val="008A7621"/>
    <w:rsid w:val="008B3E41"/>
    <w:rsid w:val="008B6A1D"/>
    <w:rsid w:val="008B7240"/>
    <w:rsid w:val="008C022F"/>
    <w:rsid w:val="008C089A"/>
    <w:rsid w:val="008C498B"/>
    <w:rsid w:val="008D134E"/>
    <w:rsid w:val="008D2A25"/>
    <w:rsid w:val="008D2E34"/>
    <w:rsid w:val="008D538F"/>
    <w:rsid w:val="008D712A"/>
    <w:rsid w:val="008E25E1"/>
    <w:rsid w:val="008E3D1F"/>
    <w:rsid w:val="008E4C2A"/>
    <w:rsid w:val="008F0DCF"/>
    <w:rsid w:val="008F348A"/>
    <w:rsid w:val="008F49BD"/>
    <w:rsid w:val="00903955"/>
    <w:rsid w:val="0090580F"/>
    <w:rsid w:val="00907A60"/>
    <w:rsid w:val="00907CF8"/>
    <w:rsid w:val="00911EE6"/>
    <w:rsid w:val="0091450D"/>
    <w:rsid w:val="00915521"/>
    <w:rsid w:val="00916913"/>
    <w:rsid w:val="00920A81"/>
    <w:rsid w:val="00920E68"/>
    <w:rsid w:val="00922211"/>
    <w:rsid w:val="0092642F"/>
    <w:rsid w:val="00930801"/>
    <w:rsid w:val="00932525"/>
    <w:rsid w:val="00932B19"/>
    <w:rsid w:val="00935769"/>
    <w:rsid w:val="0093736D"/>
    <w:rsid w:val="009439E2"/>
    <w:rsid w:val="00944CA9"/>
    <w:rsid w:val="0094558F"/>
    <w:rsid w:val="009466B0"/>
    <w:rsid w:val="00946C52"/>
    <w:rsid w:val="00952A92"/>
    <w:rsid w:val="00953E22"/>
    <w:rsid w:val="00954966"/>
    <w:rsid w:val="00956842"/>
    <w:rsid w:val="00965BC5"/>
    <w:rsid w:val="00965C02"/>
    <w:rsid w:val="00967F6A"/>
    <w:rsid w:val="00973DDA"/>
    <w:rsid w:val="009777C0"/>
    <w:rsid w:val="00982C84"/>
    <w:rsid w:val="00983990"/>
    <w:rsid w:val="00984E97"/>
    <w:rsid w:val="00985AAC"/>
    <w:rsid w:val="00986BC9"/>
    <w:rsid w:val="00992010"/>
    <w:rsid w:val="00994288"/>
    <w:rsid w:val="0099494E"/>
    <w:rsid w:val="00994A39"/>
    <w:rsid w:val="00994B92"/>
    <w:rsid w:val="0099588D"/>
    <w:rsid w:val="00996659"/>
    <w:rsid w:val="00996F45"/>
    <w:rsid w:val="009A05CB"/>
    <w:rsid w:val="009A2E6F"/>
    <w:rsid w:val="009A59AA"/>
    <w:rsid w:val="009A71BB"/>
    <w:rsid w:val="009B0300"/>
    <w:rsid w:val="009B5138"/>
    <w:rsid w:val="009B52A0"/>
    <w:rsid w:val="009B6A15"/>
    <w:rsid w:val="009C1343"/>
    <w:rsid w:val="009C6B7E"/>
    <w:rsid w:val="009D074B"/>
    <w:rsid w:val="009D41E1"/>
    <w:rsid w:val="009E0636"/>
    <w:rsid w:val="009E288A"/>
    <w:rsid w:val="009E2E45"/>
    <w:rsid w:val="009E3EAB"/>
    <w:rsid w:val="009F29F9"/>
    <w:rsid w:val="009F35A1"/>
    <w:rsid w:val="009F3C58"/>
    <w:rsid w:val="009F5E0A"/>
    <w:rsid w:val="00A05BFD"/>
    <w:rsid w:val="00A05D4B"/>
    <w:rsid w:val="00A070F5"/>
    <w:rsid w:val="00A12741"/>
    <w:rsid w:val="00A12A46"/>
    <w:rsid w:val="00A17430"/>
    <w:rsid w:val="00A214B9"/>
    <w:rsid w:val="00A222E0"/>
    <w:rsid w:val="00A2347D"/>
    <w:rsid w:val="00A23C35"/>
    <w:rsid w:val="00A25CC4"/>
    <w:rsid w:val="00A319EA"/>
    <w:rsid w:val="00A32BED"/>
    <w:rsid w:val="00A3352A"/>
    <w:rsid w:val="00A3484B"/>
    <w:rsid w:val="00A34F0E"/>
    <w:rsid w:val="00A35844"/>
    <w:rsid w:val="00A378D4"/>
    <w:rsid w:val="00A42CB4"/>
    <w:rsid w:val="00A46BC8"/>
    <w:rsid w:val="00A47372"/>
    <w:rsid w:val="00A54893"/>
    <w:rsid w:val="00A571C1"/>
    <w:rsid w:val="00A579C3"/>
    <w:rsid w:val="00A57AB6"/>
    <w:rsid w:val="00A6091C"/>
    <w:rsid w:val="00A629CC"/>
    <w:rsid w:val="00A65720"/>
    <w:rsid w:val="00A657CB"/>
    <w:rsid w:val="00A65EBF"/>
    <w:rsid w:val="00A722EF"/>
    <w:rsid w:val="00A7273C"/>
    <w:rsid w:val="00A72A2A"/>
    <w:rsid w:val="00A72B6F"/>
    <w:rsid w:val="00A73E57"/>
    <w:rsid w:val="00A76D22"/>
    <w:rsid w:val="00A81F69"/>
    <w:rsid w:val="00A8330E"/>
    <w:rsid w:val="00A83CD9"/>
    <w:rsid w:val="00A908D3"/>
    <w:rsid w:val="00A92300"/>
    <w:rsid w:val="00A92C2D"/>
    <w:rsid w:val="00A96697"/>
    <w:rsid w:val="00AA085C"/>
    <w:rsid w:val="00AA0BE0"/>
    <w:rsid w:val="00AA175F"/>
    <w:rsid w:val="00AA4B87"/>
    <w:rsid w:val="00AA5FEC"/>
    <w:rsid w:val="00AA73F8"/>
    <w:rsid w:val="00AA79CE"/>
    <w:rsid w:val="00AB3F90"/>
    <w:rsid w:val="00AB4AC8"/>
    <w:rsid w:val="00AB73AD"/>
    <w:rsid w:val="00AB796F"/>
    <w:rsid w:val="00AC266D"/>
    <w:rsid w:val="00AC368F"/>
    <w:rsid w:val="00AC3E76"/>
    <w:rsid w:val="00AC406E"/>
    <w:rsid w:val="00AC6E3C"/>
    <w:rsid w:val="00AC7371"/>
    <w:rsid w:val="00AC7AB0"/>
    <w:rsid w:val="00AD0164"/>
    <w:rsid w:val="00AD17ED"/>
    <w:rsid w:val="00AD1C40"/>
    <w:rsid w:val="00AD1DCF"/>
    <w:rsid w:val="00AD20FF"/>
    <w:rsid w:val="00AD21F9"/>
    <w:rsid w:val="00AD4B75"/>
    <w:rsid w:val="00AD5476"/>
    <w:rsid w:val="00AD5CE7"/>
    <w:rsid w:val="00AE06A6"/>
    <w:rsid w:val="00AE7DB4"/>
    <w:rsid w:val="00AF1CBF"/>
    <w:rsid w:val="00AF7948"/>
    <w:rsid w:val="00B00AA2"/>
    <w:rsid w:val="00B01EB9"/>
    <w:rsid w:val="00B0265E"/>
    <w:rsid w:val="00B03607"/>
    <w:rsid w:val="00B047BC"/>
    <w:rsid w:val="00B06E61"/>
    <w:rsid w:val="00B07B64"/>
    <w:rsid w:val="00B07ED5"/>
    <w:rsid w:val="00B11A28"/>
    <w:rsid w:val="00B11D33"/>
    <w:rsid w:val="00B13275"/>
    <w:rsid w:val="00B1471C"/>
    <w:rsid w:val="00B16B97"/>
    <w:rsid w:val="00B2021D"/>
    <w:rsid w:val="00B20C3F"/>
    <w:rsid w:val="00B23B17"/>
    <w:rsid w:val="00B27270"/>
    <w:rsid w:val="00B27AEC"/>
    <w:rsid w:val="00B303A0"/>
    <w:rsid w:val="00B32D74"/>
    <w:rsid w:val="00B3376B"/>
    <w:rsid w:val="00B3388A"/>
    <w:rsid w:val="00B35832"/>
    <w:rsid w:val="00B401C9"/>
    <w:rsid w:val="00B43AE0"/>
    <w:rsid w:val="00B46B62"/>
    <w:rsid w:val="00B531B8"/>
    <w:rsid w:val="00B544C2"/>
    <w:rsid w:val="00B55F53"/>
    <w:rsid w:val="00B56BDF"/>
    <w:rsid w:val="00B61E4D"/>
    <w:rsid w:val="00B635EC"/>
    <w:rsid w:val="00B6486A"/>
    <w:rsid w:val="00B64C20"/>
    <w:rsid w:val="00B74A2F"/>
    <w:rsid w:val="00B96A13"/>
    <w:rsid w:val="00BA1486"/>
    <w:rsid w:val="00BA4B1C"/>
    <w:rsid w:val="00BA5245"/>
    <w:rsid w:val="00BA55E5"/>
    <w:rsid w:val="00BA6D18"/>
    <w:rsid w:val="00BA7881"/>
    <w:rsid w:val="00BB6F7E"/>
    <w:rsid w:val="00BB75C2"/>
    <w:rsid w:val="00BC00FD"/>
    <w:rsid w:val="00BC0A46"/>
    <w:rsid w:val="00BC2301"/>
    <w:rsid w:val="00BD00E7"/>
    <w:rsid w:val="00BD1C1D"/>
    <w:rsid w:val="00BD6793"/>
    <w:rsid w:val="00BD7E9E"/>
    <w:rsid w:val="00BE029D"/>
    <w:rsid w:val="00BE7A4C"/>
    <w:rsid w:val="00BF15C6"/>
    <w:rsid w:val="00BF3359"/>
    <w:rsid w:val="00BF4E7D"/>
    <w:rsid w:val="00C008BA"/>
    <w:rsid w:val="00C00D94"/>
    <w:rsid w:val="00C01A75"/>
    <w:rsid w:val="00C03369"/>
    <w:rsid w:val="00C102FF"/>
    <w:rsid w:val="00C1113D"/>
    <w:rsid w:val="00C221A7"/>
    <w:rsid w:val="00C22B2E"/>
    <w:rsid w:val="00C231EC"/>
    <w:rsid w:val="00C237F8"/>
    <w:rsid w:val="00C303B4"/>
    <w:rsid w:val="00C31E5C"/>
    <w:rsid w:val="00C31F4C"/>
    <w:rsid w:val="00C33393"/>
    <w:rsid w:val="00C33961"/>
    <w:rsid w:val="00C36BFE"/>
    <w:rsid w:val="00C37FB0"/>
    <w:rsid w:val="00C43750"/>
    <w:rsid w:val="00C448EB"/>
    <w:rsid w:val="00C45352"/>
    <w:rsid w:val="00C471A0"/>
    <w:rsid w:val="00C501F4"/>
    <w:rsid w:val="00C51FC7"/>
    <w:rsid w:val="00C530E7"/>
    <w:rsid w:val="00C53BB5"/>
    <w:rsid w:val="00C60D2B"/>
    <w:rsid w:val="00C61C3B"/>
    <w:rsid w:val="00C63139"/>
    <w:rsid w:val="00C63C37"/>
    <w:rsid w:val="00C71422"/>
    <w:rsid w:val="00C722A0"/>
    <w:rsid w:val="00C72A95"/>
    <w:rsid w:val="00C81966"/>
    <w:rsid w:val="00C81C83"/>
    <w:rsid w:val="00C82764"/>
    <w:rsid w:val="00C838DA"/>
    <w:rsid w:val="00C855D5"/>
    <w:rsid w:val="00C860B3"/>
    <w:rsid w:val="00C92B95"/>
    <w:rsid w:val="00C92C79"/>
    <w:rsid w:val="00C93453"/>
    <w:rsid w:val="00C93FD1"/>
    <w:rsid w:val="00C96A4E"/>
    <w:rsid w:val="00CA4567"/>
    <w:rsid w:val="00CA4693"/>
    <w:rsid w:val="00CA777B"/>
    <w:rsid w:val="00CB51C5"/>
    <w:rsid w:val="00CC14A2"/>
    <w:rsid w:val="00CC35A7"/>
    <w:rsid w:val="00CC63E1"/>
    <w:rsid w:val="00CC722B"/>
    <w:rsid w:val="00CD1788"/>
    <w:rsid w:val="00CD3550"/>
    <w:rsid w:val="00CD3E58"/>
    <w:rsid w:val="00CD7297"/>
    <w:rsid w:val="00CD7A9E"/>
    <w:rsid w:val="00CE218C"/>
    <w:rsid w:val="00CE7411"/>
    <w:rsid w:val="00CF29CB"/>
    <w:rsid w:val="00CF3644"/>
    <w:rsid w:val="00CF4ED5"/>
    <w:rsid w:val="00CF5652"/>
    <w:rsid w:val="00CF5EC4"/>
    <w:rsid w:val="00D0270D"/>
    <w:rsid w:val="00D02CCC"/>
    <w:rsid w:val="00D050CF"/>
    <w:rsid w:val="00D06F10"/>
    <w:rsid w:val="00D07C30"/>
    <w:rsid w:val="00D1321B"/>
    <w:rsid w:val="00D147ED"/>
    <w:rsid w:val="00D22841"/>
    <w:rsid w:val="00D2556F"/>
    <w:rsid w:val="00D25660"/>
    <w:rsid w:val="00D275A0"/>
    <w:rsid w:val="00D27FA1"/>
    <w:rsid w:val="00D310C7"/>
    <w:rsid w:val="00D319C4"/>
    <w:rsid w:val="00D32C68"/>
    <w:rsid w:val="00D33A34"/>
    <w:rsid w:val="00D349D9"/>
    <w:rsid w:val="00D35565"/>
    <w:rsid w:val="00D36EE3"/>
    <w:rsid w:val="00D45CE6"/>
    <w:rsid w:val="00D46AF2"/>
    <w:rsid w:val="00D5063D"/>
    <w:rsid w:val="00D52F76"/>
    <w:rsid w:val="00D543BA"/>
    <w:rsid w:val="00D6145E"/>
    <w:rsid w:val="00D6327D"/>
    <w:rsid w:val="00D64C50"/>
    <w:rsid w:val="00D66776"/>
    <w:rsid w:val="00D7590C"/>
    <w:rsid w:val="00D80462"/>
    <w:rsid w:val="00D81BF5"/>
    <w:rsid w:val="00D8504B"/>
    <w:rsid w:val="00D87AF1"/>
    <w:rsid w:val="00D923F6"/>
    <w:rsid w:val="00D934FF"/>
    <w:rsid w:val="00D94634"/>
    <w:rsid w:val="00D94DE1"/>
    <w:rsid w:val="00D95D1B"/>
    <w:rsid w:val="00D97B54"/>
    <w:rsid w:val="00D97ED1"/>
    <w:rsid w:val="00DA0D47"/>
    <w:rsid w:val="00DA24D8"/>
    <w:rsid w:val="00DA3E21"/>
    <w:rsid w:val="00DA7FDF"/>
    <w:rsid w:val="00DB383F"/>
    <w:rsid w:val="00DB766B"/>
    <w:rsid w:val="00DC0733"/>
    <w:rsid w:val="00DC0CE3"/>
    <w:rsid w:val="00DC2310"/>
    <w:rsid w:val="00DC48A4"/>
    <w:rsid w:val="00DC719B"/>
    <w:rsid w:val="00DD0EF4"/>
    <w:rsid w:val="00DD41DB"/>
    <w:rsid w:val="00DD525E"/>
    <w:rsid w:val="00DD5404"/>
    <w:rsid w:val="00DD56CB"/>
    <w:rsid w:val="00DD5B8C"/>
    <w:rsid w:val="00DE76C3"/>
    <w:rsid w:val="00DF43DA"/>
    <w:rsid w:val="00E03C9C"/>
    <w:rsid w:val="00E0550A"/>
    <w:rsid w:val="00E07FD6"/>
    <w:rsid w:val="00E134B9"/>
    <w:rsid w:val="00E172B3"/>
    <w:rsid w:val="00E22201"/>
    <w:rsid w:val="00E23807"/>
    <w:rsid w:val="00E23BE9"/>
    <w:rsid w:val="00E24A0A"/>
    <w:rsid w:val="00E26CF3"/>
    <w:rsid w:val="00E324E6"/>
    <w:rsid w:val="00E32B3C"/>
    <w:rsid w:val="00E33064"/>
    <w:rsid w:val="00E36A44"/>
    <w:rsid w:val="00E372E5"/>
    <w:rsid w:val="00E459BB"/>
    <w:rsid w:val="00E47F76"/>
    <w:rsid w:val="00E50D86"/>
    <w:rsid w:val="00E51025"/>
    <w:rsid w:val="00E54610"/>
    <w:rsid w:val="00E5493E"/>
    <w:rsid w:val="00E564E8"/>
    <w:rsid w:val="00E57A6A"/>
    <w:rsid w:val="00E62B83"/>
    <w:rsid w:val="00E645D8"/>
    <w:rsid w:val="00E64A13"/>
    <w:rsid w:val="00E65822"/>
    <w:rsid w:val="00E70DF5"/>
    <w:rsid w:val="00E710D9"/>
    <w:rsid w:val="00E722E3"/>
    <w:rsid w:val="00E76617"/>
    <w:rsid w:val="00E769B6"/>
    <w:rsid w:val="00E76A4C"/>
    <w:rsid w:val="00E76DDD"/>
    <w:rsid w:val="00E80B25"/>
    <w:rsid w:val="00E8401E"/>
    <w:rsid w:val="00E90960"/>
    <w:rsid w:val="00E92520"/>
    <w:rsid w:val="00E92B4D"/>
    <w:rsid w:val="00E97318"/>
    <w:rsid w:val="00EA1A09"/>
    <w:rsid w:val="00EA2E33"/>
    <w:rsid w:val="00EA7E36"/>
    <w:rsid w:val="00EB1D3E"/>
    <w:rsid w:val="00EC0D07"/>
    <w:rsid w:val="00EC3C52"/>
    <w:rsid w:val="00EC6A52"/>
    <w:rsid w:val="00EC6D53"/>
    <w:rsid w:val="00ED2686"/>
    <w:rsid w:val="00EE01E4"/>
    <w:rsid w:val="00EE21AA"/>
    <w:rsid w:val="00EE2987"/>
    <w:rsid w:val="00EE43EE"/>
    <w:rsid w:val="00EE61D6"/>
    <w:rsid w:val="00EE7AD8"/>
    <w:rsid w:val="00F03551"/>
    <w:rsid w:val="00F03571"/>
    <w:rsid w:val="00F04509"/>
    <w:rsid w:val="00F05C29"/>
    <w:rsid w:val="00F07046"/>
    <w:rsid w:val="00F105A1"/>
    <w:rsid w:val="00F11E9F"/>
    <w:rsid w:val="00F12948"/>
    <w:rsid w:val="00F13DE4"/>
    <w:rsid w:val="00F239B9"/>
    <w:rsid w:val="00F23D80"/>
    <w:rsid w:val="00F23FB9"/>
    <w:rsid w:val="00F32047"/>
    <w:rsid w:val="00F33965"/>
    <w:rsid w:val="00F34A8A"/>
    <w:rsid w:val="00F4145E"/>
    <w:rsid w:val="00F4258B"/>
    <w:rsid w:val="00F45C0F"/>
    <w:rsid w:val="00F57E02"/>
    <w:rsid w:val="00F6504C"/>
    <w:rsid w:val="00F668E8"/>
    <w:rsid w:val="00F71557"/>
    <w:rsid w:val="00F7168A"/>
    <w:rsid w:val="00F73DE3"/>
    <w:rsid w:val="00F73F99"/>
    <w:rsid w:val="00F7589A"/>
    <w:rsid w:val="00F80FBD"/>
    <w:rsid w:val="00F82B0B"/>
    <w:rsid w:val="00F836F0"/>
    <w:rsid w:val="00F86375"/>
    <w:rsid w:val="00F86FD0"/>
    <w:rsid w:val="00F87613"/>
    <w:rsid w:val="00F87EDF"/>
    <w:rsid w:val="00F9360D"/>
    <w:rsid w:val="00F966F5"/>
    <w:rsid w:val="00FA29EC"/>
    <w:rsid w:val="00FA41B6"/>
    <w:rsid w:val="00FA7412"/>
    <w:rsid w:val="00FB21A3"/>
    <w:rsid w:val="00FB49AC"/>
    <w:rsid w:val="00FB6322"/>
    <w:rsid w:val="00FB778F"/>
    <w:rsid w:val="00FC22F5"/>
    <w:rsid w:val="00FC32C6"/>
    <w:rsid w:val="00FC3348"/>
    <w:rsid w:val="00FC3922"/>
    <w:rsid w:val="00FC6E8B"/>
    <w:rsid w:val="00FD1E19"/>
    <w:rsid w:val="00FD37EE"/>
    <w:rsid w:val="00FD41BF"/>
    <w:rsid w:val="00FD4EB5"/>
    <w:rsid w:val="00FD58DF"/>
    <w:rsid w:val="00FD6D0A"/>
    <w:rsid w:val="00FD6D9F"/>
    <w:rsid w:val="00FE1156"/>
    <w:rsid w:val="00FF02FC"/>
    <w:rsid w:val="00FF1A30"/>
    <w:rsid w:val="00FF5FC8"/>
    <w:rsid w:val="00FF69F8"/>
    <w:rsid w:val="00FF6C5D"/>
    <w:rsid w:val="017F785F"/>
    <w:rsid w:val="019127B6"/>
    <w:rsid w:val="01944054"/>
    <w:rsid w:val="01B82438"/>
    <w:rsid w:val="01DA7A36"/>
    <w:rsid w:val="01E66FA5"/>
    <w:rsid w:val="01EC20E2"/>
    <w:rsid w:val="01F416A0"/>
    <w:rsid w:val="02105DD0"/>
    <w:rsid w:val="024141DC"/>
    <w:rsid w:val="025008C3"/>
    <w:rsid w:val="02511F45"/>
    <w:rsid w:val="02857158"/>
    <w:rsid w:val="029307AF"/>
    <w:rsid w:val="02964D18"/>
    <w:rsid w:val="02C44E0D"/>
    <w:rsid w:val="03253AFD"/>
    <w:rsid w:val="0341645D"/>
    <w:rsid w:val="036A7029"/>
    <w:rsid w:val="0388408C"/>
    <w:rsid w:val="03B22EB7"/>
    <w:rsid w:val="04096F7B"/>
    <w:rsid w:val="045710E6"/>
    <w:rsid w:val="04C350FF"/>
    <w:rsid w:val="05216546"/>
    <w:rsid w:val="053329DA"/>
    <w:rsid w:val="057E043D"/>
    <w:rsid w:val="05C14274"/>
    <w:rsid w:val="062E2CC9"/>
    <w:rsid w:val="06585F98"/>
    <w:rsid w:val="066F6337"/>
    <w:rsid w:val="068C3E93"/>
    <w:rsid w:val="06CB0518"/>
    <w:rsid w:val="06DA075B"/>
    <w:rsid w:val="06EE2458"/>
    <w:rsid w:val="06F3181D"/>
    <w:rsid w:val="06FE6B3F"/>
    <w:rsid w:val="074B1659"/>
    <w:rsid w:val="077F7786"/>
    <w:rsid w:val="07B23486"/>
    <w:rsid w:val="07C5765D"/>
    <w:rsid w:val="07CE75A3"/>
    <w:rsid w:val="07FD7285"/>
    <w:rsid w:val="08122176"/>
    <w:rsid w:val="08D35DAA"/>
    <w:rsid w:val="08D77648"/>
    <w:rsid w:val="091F0FEF"/>
    <w:rsid w:val="095D5673"/>
    <w:rsid w:val="097F55EA"/>
    <w:rsid w:val="09A3752A"/>
    <w:rsid w:val="09B333EF"/>
    <w:rsid w:val="09F71624"/>
    <w:rsid w:val="0A272FE7"/>
    <w:rsid w:val="0A5B7E05"/>
    <w:rsid w:val="0A7F2A28"/>
    <w:rsid w:val="0A917759"/>
    <w:rsid w:val="0AAF1EFF"/>
    <w:rsid w:val="0AC0410C"/>
    <w:rsid w:val="0AF81AF7"/>
    <w:rsid w:val="0AFA5870"/>
    <w:rsid w:val="0AFD448E"/>
    <w:rsid w:val="0BF64289"/>
    <w:rsid w:val="0C573467"/>
    <w:rsid w:val="0CA77331"/>
    <w:rsid w:val="0CC9374C"/>
    <w:rsid w:val="0CFF53BF"/>
    <w:rsid w:val="0DB00467"/>
    <w:rsid w:val="0DD9780D"/>
    <w:rsid w:val="0DF742E8"/>
    <w:rsid w:val="0E121122"/>
    <w:rsid w:val="0E3E0C11"/>
    <w:rsid w:val="0E8F2773"/>
    <w:rsid w:val="0E972D83"/>
    <w:rsid w:val="0EA53D44"/>
    <w:rsid w:val="0EE026FD"/>
    <w:rsid w:val="0EE94A6F"/>
    <w:rsid w:val="0F781459"/>
    <w:rsid w:val="0F96368D"/>
    <w:rsid w:val="0FBA043A"/>
    <w:rsid w:val="0FFA4248"/>
    <w:rsid w:val="103A670E"/>
    <w:rsid w:val="10417A9D"/>
    <w:rsid w:val="10B90CBB"/>
    <w:rsid w:val="10C13081"/>
    <w:rsid w:val="11092177"/>
    <w:rsid w:val="11166833"/>
    <w:rsid w:val="113D2012"/>
    <w:rsid w:val="114A0BD3"/>
    <w:rsid w:val="11551A52"/>
    <w:rsid w:val="11B322D4"/>
    <w:rsid w:val="11C10F33"/>
    <w:rsid w:val="11DC5CCF"/>
    <w:rsid w:val="1243639D"/>
    <w:rsid w:val="12EF74C1"/>
    <w:rsid w:val="12FD60C7"/>
    <w:rsid w:val="1303728B"/>
    <w:rsid w:val="134176FA"/>
    <w:rsid w:val="13433B2C"/>
    <w:rsid w:val="13480D93"/>
    <w:rsid w:val="13655850"/>
    <w:rsid w:val="138228A6"/>
    <w:rsid w:val="13893C35"/>
    <w:rsid w:val="13A720ED"/>
    <w:rsid w:val="14065285"/>
    <w:rsid w:val="141157E7"/>
    <w:rsid w:val="142C010E"/>
    <w:rsid w:val="144A5ABE"/>
    <w:rsid w:val="144E7F77"/>
    <w:rsid w:val="14691370"/>
    <w:rsid w:val="14706BA3"/>
    <w:rsid w:val="14787805"/>
    <w:rsid w:val="14A423A8"/>
    <w:rsid w:val="14C52A4A"/>
    <w:rsid w:val="14E90996"/>
    <w:rsid w:val="15003A82"/>
    <w:rsid w:val="15393438"/>
    <w:rsid w:val="15AA7E92"/>
    <w:rsid w:val="162E0AC3"/>
    <w:rsid w:val="16330001"/>
    <w:rsid w:val="167E55A7"/>
    <w:rsid w:val="16816E45"/>
    <w:rsid w:val="16A816D3"/>
    <w:rsid w:val="16BC7E7D"/>
    <w:rsid w:val="172F4AF3"/>
    <w:rsid w:val="1763654B"/>
    <w:rsid w:val="176D4A01"/>
    <w:rsid w:val="18057602"/>
    <w:rsid w:val="18090EA0"/>
    <w:rsid w:val="18441ED8"/>
    <w:rsid w:val="186802BC"/>
    <w:rsid w:val="189F1804"/>
    <w:rsid w:val="18F865BB"/>
    <w:rsid w:val="192A21E3"/>
    <w:rsid w:val="192A5572"/>
    <w:rsid w:val="195E521C"/>
    <w:rsid w:val="198825D9"/>
    <w:rsid w:val="19923117"/>
    <w:rsid w:val="19E80F89"/>
    <w:rsid w:val="19FF69FF"/>
    <w:rsid w:val="1A02029D"/>
    <w:rsid w:val="1A4E5290"/>
    <w:rsid w:val="1A923A50"/>
    <w:rsid w:val="1A9A6727"/>
    <w:rsid w:val="1AC55BC3"/>
    <w:rsid w:val="1AE259D8"/>
    <w:rsid w:val="1B082AC0"/>
    <w:rsid w:val="1B3721C8"/>
    <w:rsid w:val="1B866CAC"/>
    <w:rsid w:val="1B8A679C"/>
    <w:rsid w:val="1B926BB7"/>
    <w:rsid w:val="1BBF77AE"/>
    <w:rsid w:val="1BF65BDF"/>
    <w:rsid w:val="1BFD0D1C"/>
    <w:rsid w:val="1C6A04D0"/>
    <w:rsid w:val="1C6E39C8"/>
    <w:rsid w:val="1C735482"/>
    <w:rsid w:val="1C8036FB"/>
    <w:rsid w:val="1CBD7A8D"/>
    <w:rsid w:val="1CD74DEC"/>
    <w:rsid w:val="1CE123EB"/>
    <w:rsid w:val="1CFC5477"/>
    <w:rsid w:val="1D0D1432"/>
    <w:rsid w:val="1D4A4435"/>
    <w:rsid w:val="1D870923"/>
    <w:rsid w:val="1D921938"/>
    <w:rsid w:val="1DBE158B"/>
    <w:rsid w:val="1DCD7725"/>
    <w:rsid w:val="1DE2466D"/>
    <w:rsid w:val="1DEC15DB"/>
    <w:rsid w:val="1DED6B6E"/>
    <w:rsid w:val="1E0068A1"/>
    <w:rsid w:val="1E026ABD"/>
    <w:rsid w:val="1E171E3D"/>
    <w:rsid w:val="1E355830"/>
    <w:rsid w:val="1E546D6D"/>
    <w:rsid w:val="1E7E1A9C"/>
    <w:rsid w:val="1EEE2B9E"/>
    <w:rsid w:val="1EF53F2C"/>
    <w:rsid w:val="1F7F7C9A"/>
    <w:rsid w:val="1F9A2D26"/>
    <w:rsid w:val="203942EC"/>
    <w:rsid w:val="203B62B7"/>
    <w:rsid w:val="20823D54"/>
    <w:rsid w:val="20896F92"/>
    <w:rsid w:val="20A55352"/>
    <w:rsid w:val="20C718F8"/>
    <w:rsid w:val="21052421"/>
    <w:rsid w:val="2127683B"/>
    <w:rsid w:val="21821CC3"/>
    <w:rsid w:val="21B72F49"/>
    <w:rsid w:val="21D316B4"/>
    <w:rsid w:val="2201708C"/>
    <w:rsid w:val="22460F43"/>
    <w:rsid w:val="22525B39"/>
    <w:rsid w:val="22813D29"/>
    <w:rsid w:val="22A31EF1"/>
    <w:rsid w:val="22B91715"/>
    <w:rsid w:val="22C07E1E"/>
    <w:rsid w:val="22D60519"/>
    <w:rsid w:val="22DB6E27"/>
    <w:rsid w:val="23BF2D5B"/>
    <w:rsid w:val="23CE7442"/>
    <w:rsid w:val="243A5319"/>
    <w:rsid w:val="24555AEC"/>
    <w:rsid w:val="245D2BC0"/>
    <w:rsid w:val="24745581"/>
    <w:rsid w:val="24B14D99"/>
    <w:rsid w:val="251175E6"/>
    <w:rsid w:val="25253091"/>
    <w:rsid w:val="255319AC"/>
    <w:rsid w:val="255732E2"/>
    <w:rsid w:val="257007B0"/>
    <w:rsid w:val="25E66CC5"/>
    <w:rsid w:val="25ED0053"/>
    <w:rsid w:val="268D5392"/>
    <w:rsid w:val="26B6231F"/>
    <w:rsid w:val="26D703BB"/>
    <w:rsid w:val="26D728CC"/>
    <w:rsid w:val="26E50EB7"/>
    <w:rsid w:val="278B79FF"/>
    <w:rsid w:val="28186EDD"/>
    <w:rsid w:val="28243AD4"/>
    <w:rsid w:val="28527FC9"/>
    <w:rsid w:val="28604501"/>
    <w:rsid w:val="288307FB"/>
    <w:rsid w:val="28A847B4"/>
    <w:rsid w:val="28AC2DD8"/>
    <w:rsid w:val="28EA6ACC"/>
    <w:rsid w:val="2996177C"/>
    <w:rsid w:val="29EB48A9"/>
    <w:rsid w:val="2A002DCA"/>
    <w:rsid w:val="2A145F39"/>
    <w:rsid w:val="2AB17075"/>
    <w:rsid w:val="2ACE0103"/>
    <w:rsid w:val="2ADF29B1"/>
    <w:rsid w:val="2B163BA8"/>
    <w:rsid w:val="2B2A1401"/>
    <w:rsid w:val="2BB938DC"/>
    <w:rsid w:val="2BEB60AC"/>
    <w:rsid w:val="2BEB6DE3"/>
    <w:rsid w:val="2BEE68D3"/>
    <w:rsid w:val="2C565DC5"/>
    <w:rsid w:val="2C771D6E"/>
    <w:rsid w:val="2C917AB8"/>
    <w:rsid w:val="2CBB4B82"/>
    <w:rsid w:val="2CD535EF"/>
    <w:rsid w:val="2D5E35E4"/>
    <w:rsid w:val="2E0C4DEE"/>
    <w:rsid w:val="2E6B795A"/>
    <w:rsid w:val="2EE1627B"/>
    <w:rsid w:val="2F171C9D"/>
    <w:rsid w:val="2FAF45CB"/>
    <w:rsid w:val="2FB35E69"/>
    <w:rsid w:val="2FB749AD"/>
    <w:rsid w:val="2FB91304"/>
    <w:rsid w:val="2FC55B9D"/>
    <w:rsid w:val="303D5733"/>
    <w:rsid w:val="30542A7D"/>
    <w:rsid w:val="307C26FF"/>
    <w:rsid w:val="308A1602"/>
    <w:rsid w:val="30A671E9"/>
    <w:rsid w:val="31457C05"/>
    <w:rsid w:val="31AD30D5"/>
    <w:rsid w:val="31EF0157"/>
    <w:rsid w:val="32566F80"/>
    <w:rsid w:val="32904240"/>
    <w:rsid w:val="32A47CEB"/>
    <w:rsid w:val="330613DB"/>
    <w:rsid w:val="33134E71"/>
    <w:rsid w:val="334973F4"/>
    <w:rsid w:val="336631F3"/>
    <w:rsid w:val="33837A42"/>
    <w:rsid w:val="342A06C4"/>
    <w:rsid w:val="342F1837"/>
    <w:rsid w:val="34591E9C"/>
    <w:rsid w:val="3475387A"/>
    <w:rsid w:val="348F4919"/>
    <w:rsid w:val="34BD3731"/>
    <w:rsid w:val="34CB0ACE"/>
    <w:rsid w:val="34EC3BCC"/>
    <w:rsid w:val="35150A2C"/>
    <w:rsid w:val="35561E73"/>
    <w:rsid w:val="359C114E"/>
    <w:rsid w:val="35C432FE"/>
    <w:rsid w:val="35FB77A0"/>
    <w:rsid w:val="368045CB"/>
    <w:rsid w:val="36A04C6E"/>
    <w:rsid w:val="36B3674F"/>
    <w:rsid w:val="37AE6F16"/>
    <w:rsid w:val="37C824AA"/>
    <w:rsid w:val="37CD55EE"/>
    <w:rsid w:val="37F81324"/>
    <w:rsid w:val="388760E5"/>
    <w:rsid w:val="38A05C4C"/>
    <w:rsid w:val="38A17789"/>
    <w:rsid w:val="38BE762D"/>
    <w:rsid w:val="38C06F01"/>
    <w:rsid w:val="390F7E89"/>
    <w:rsid w:val="39164F33"/>
    <w:rsid w:val="391F631E"/>
    <w:rsid w:val="3922196A"/>
    <w:rsid w:val="39396CB4"/>
    <w:rsid w:val="393E7522"/>
    <w:rsid w:val="39475874"/>
    <w:rsid w:val="3AB17449"/>
    <w:rsid w:val="3AB94550"/>
    <w:rsid w:val="3ACF5B21"/>
    <w:rsid w:val="3AD24831"/>
    <w:rsid w:val="3AEF7F72"/>
    <w:rsid w:val="3B620744"/>
    <w:rsid w:val="3B673668"/>
    <w:rsid w:val="3B716D99"/>
    <w:rsid w:val="3B8E1539"/>
    <w:rsid w:val="3B9D352A"/>
    <w:rsid w:val="3BBC42F8"/>
    <w:rsid w:val="3C2459F9"/>
    <w:rsid w:val="3C333E8E"/>
    <w:rsid w:val="3C7374FB"/>
    <w:rsid w:val="3C876A23"/>
    <w:rsid w:val="3CDB69FF"/>
    <w:rsid w:val="3CF4186F"/>
    <w:rsid w:val="3D513785"/>
    <w:rsid w:val="3E241CE0"/>
    <w:rsid w:val="3EAC2B6C"/>
    <w:rsid w:val="3ECB404E"/>
    <w:rsid w:val="3EDA6843"/>
    <w:rsid w:val="3F0F2990"/>
    <w:rsid w:val="3F1C21FB"/>
    <w:rsid w:val="3F316DAB"/>
    <w:rsid w:val="3F3660CC"/>
    <w:rsid w:val="3F4F0FDF"/>
    <w:rsid w:val="3F650802"/>
    <w:rsid w:val="3F9B2476"/>
    <w:rsid w:val="400E07AA"/>
    <w:rsid w:val="401C5365"/>
    <w:rsid w:val="40384169"/>
    <w:rsid w:val="40632F94"/>
    <w:rsid w:val="407B598D"/>
    <w:rsid w:val="407E7DCE"/>
    <w:rsid w:val="40860E7C"/>
    <w:rsid w:val="408A49C4"/>
    <w:rsid w:val="40E539D8"/>
    <w:rsid w:val="410A78B3"/>
    <w:rsid w:val="415D593F"/>
    <w:rsid w:val="415E19AD"/>
    <w:rsid w:val="417E3DFD"/>
    <w:rsid w:val="418807D8"/>
    <w:rsid w:val="41A314F6"/>
    <w:rsid w:val="41F36599"/>
    <w:rsid w:val="41FB36A0"/>
    <w:rsid w:val="42823479"/>
    <w:rsid w:val="42A11B51"/>
    <w:rsid w:val="42FA5706"/>
    <w:rsid w:val="430F2F5F"/>
    <w:rsid w:val="432509D4"/>
    <w:rsid w:val="432F1853"/>
    <w:rsid w:val="43515CE6"/>
    <w:rsid w:val="436332AB"/>
    <w:rsid w:val="4416656F"/>
    <w:rsid w:val="442C5D93"/>
    <w:rsid w:val="444C01E3"/>
    <w:rsid w:val="447137A5"/>
    <w:rsid w:val="44BF09B5"/>
    <w:rsid w:val="44C20A33"/>
    <w:rsid w:val="44CD1324"/>
    <w:rsid w:val="452C56B4"/>
    <w:rsid w:val="453273D9"/>
    <w:rsid w:val="457D2136"/>
    <w:rsid w:val="459C0CF6"/>
    <w:rsid w:val="45CC3389"/>
    <w:rsid w:val="461A0599"/>
    <w:rsid w:val="46B1257F"/>
    <w:rsid w:val="46FF32EA"/>
    <w:rsid w:val="47750AE1"/>
    <w:rsid w:val="477A0BC3"/>
    <w:rsid w:val="477F61D9"/>
    <w:rsid w:val="47A81BD4"/>
    <w:rsid w:val="47BC11DC"/>
    <w:rsid w:val="489932CB"/>
    <w:rsid w:val="489C64B8"/>
    <w:rsid w:val="48BB76E5"/>
    <w:rsid w:val="48D8372E"/>
    <w:rsid w:val="497C50C6"/>
    <w:rsid w:val="49A339A6"/>
    <w:rsid w:val="4A1A2613"/>
    <w:rsid w:val="4A1E54ED"/>
    <w:rsid w:val="4AF16491"/>
    <w:rsid w:val="4AF854CA"/>
    <w:rsid w:val="4AFD39A8"/>
    <w:rsid w:val="4B1732F9"/>
    <w:rsid w:val="4B306168"/>
    <w:rsid w:val="4B3A0D95"/>
    <w:rsid w:val="4B98310F"/>
    <w:rsid w:val="4BCB7C3F"/>
    <w:rsid w:val="4C215AB1"/>
    <w:rsid w:val="4C96586E"/>
    <w:rsid w:val="4D7A191D"/>
    <w:rsid w:val="4D7C5695"/>
    <w:rsid w:val="4DC95567"/>
    <w:rsid w:val="4DCE39AF"/>
    <w:rsid w:val="4DED0341"/>
    <w:rsid w:val="4DF01BDF"/>
    <w:rsid w:val="4DF932A5"/>
    <w:rsid w:val="4E2125F7"/>
    <w:rsid w:val="4E230328"/>
    <w:rsid w:val="4E4556AC"/>
    <w:rsid w:val="4E54216E"/>
    <w:rsid w:val="4E65437B"/>
    <w:rsid w:val="4E742810"/>
    <w:rsid w:val="4E8F764A"/>
    <w:rsid w:val="4EAC328B"/>
    <w:rsid w:val="4EED3E9C"/>
    <w:rsid w:val="4EF456FF"/>
    <w:rsid w:val="4F166E11"/>
    <w:rsid w:val="4F635510"/>
    <w:rsid w:val="4F9111A0"/>
    <w:rsid w:val="4FB1539E"/>
    <w:rsid w:val="4FBB7FCB"/>
    <w:rsid w:val="502D7122"/>
    <w:rsid w:val="50377F99"/>
    <w:rsid w:val="504B134F"/>
    <w:rsid w:val="50833DCB"/>
    <w:rsid w:val="50B11AF9"/>
    <w:rsid w:val="511E6A63"/>
    <w:rsid w:val="512C5624"/>
    <w:rsid w:val="513D338D"/>
    <w:rsid w:val="51435D17"/>
    <w:rsid w:val="5168194E"/>
    <w:rsid w:val="51AF590D"/>
    <w:rsid w:val="51D84E64"/>
    <w:rsid w:val="51E32204"/>
    <w:rsid w:val="52187956"/>
    <w:rsid w:val="52224331"/>
    <w:rsid w:val="523429E2"/>
    <w:rsid w:val="528D1442"/>
    <w:rsid w:val="52943684"/>
    <w:rsid w:val="52DB10B0"/>
    <w:rsid w:val="53134CF9"/>
    <w:rsid w:val="53222E14"/>
    <w:rsid w:val="534A3B3F"/>
    <w:rsid w:val="536F7A4A"/>
    <w:rsid w:val="53A926B2"/>
    <w:rsid w:val="54117FF5"/>
    <w:rsid w:val="542645AC"/>
    <w:rsid w:val="54442C85"/>
    <w:rsid w:val="547F1F0F"/>
    <w:rsid w:val="5512275A"/>
    <w:rsid w:val="551C06EC"/>
    <w:rsid w:val="553113BB"/>
    <w:rsid w:val="554D4EE1"/>
    <w:rsid w:val="5598638D"/>
    <w:rsid w:val="55B54224"/>
    <w:rsid w:val="55D829CA"/>
    <w:rsid w:val="560C332E"/>
    <w:rsid w:val="56101070"/>
    <w:rsid w:val="56186177"/>
    <w:rsid w:val="565C2507"/>
    <w:rsid w:val="566964A9"/>
    <w:rsid w:val="56933A4F"/>
    <w:rsid w:val="56DF6C95"/>
    <w:rsid w:val="571B5F1F"/>
    <w:rsid w:val="57233025"/>
    <w:rsid w:val="572B2E52"/>
    <w:rsid w:val="573A63E5"/>
    <w:rsid w:val="573E39BB"/>
    <w:rsid w:val="575C534A"/>
    <w:rsid w:val="576F626A"/>
    <w:rsid w:val="5886561A"/>
    <w:rsid w:val="58AD704A"/>
    <w:rsid w:val="58EE41B7"/>
    <w:rsid w:val="590D5D3B"/>
    <w:rsid w:val="59172716"/>
    <w:rsid w:val="595C402C"/>
    <w:rsid w:val="596516D3"/>
    <w:rsid w:val="596863C7"/>
    <w:rsid w:val="597E09E7"/>
    <w:rsid w:val="599C0E6D"/>
    <w:rsid w:val="59A55F73"/>
    <w:rsid w:val="5A5D684E"/>
    <w:rsid w:val="5A6C4CE3"/>
    <w:rsid w:val="5A8E07B6"/>
    <w:rsid w:val="5A9D4E9D"/>
    <w:rsid w:val="5ABC17C7"/>
    <w:rsid w:val="5AD84127"/>
    <w:rsid w:val="5B9B13DC"/>
    <w:rsid w:val="5B9D313A"/>
    <w:rsid w:val="5B9E2C7A"/>
    <w:rsid w:val="5BA02E96"/>
    <w:rsid w:val="5BEF797A"/>
    <w:rsid w:val="5C096E51"/>
    <w:rsid w:val="5C6C4B26"/>
    <w:rsid w:val="5C89392A"/>
    <w:rsid w:val="5C9E3E8A"/>
    <w:rsid w:val="5CBD5382"/>
    <w:rsid w:val="5E6A0AE2"/>
    <w:rsid w:val="5E84084D"/>
    <w:rsid w:val="5EA04F5B"/>
    <w:rsid w:val="5EBA4511"/>
    <w:rsid w:val="5EC24ED2"/>
    <w:rsid w:val="5ED907F8"/>
    <w:rsid w:val="5EDD1D0C"/>
    <w:rsid w:val="5EFD5F0A"/>
    <w:rsid w:val="5F0D62C5"/>
    <w:rsid w:val="5F5A335C"/>
    <w:rsid w:val="5F5A7800"/>
    <w:rsid w:val="5FC74126"/>
    <w:rsid w:val="5FD17AC2"/>
    <w:rsid w:val="5FEC48FC"/>
    <w:rsid w:val="600A2FD4"/>
    <w:rsid w:val="60A01243"/>
    <w:rsid w:val="60EC4488"/>
    <w:rsid w:val="612105D5"/>
    <w:rsid w:val="617B5B4C"/>
    <w:rsid w:val="618B5A4F"/>
    <w:rsid w:val="61BE4076"/>
    <w:rsid w:val="61C84EF5"/>
    <w:rsid w:val="61CD7013"/>
    <w:rsid w:val="62285994"/>
    <w:rsid w:val="62320F8A"/>
    <w:rsid w:val="623C6C31"/>
    <w:rsid w:val="624327CD"/>
    <w:rsid w:val="633C1634"/>
    <w:rsid w:val="634F1A44"/>
    <w:rsid w:val="63624ED5"/>
    <w:rsid w:val="637C5F97"/>
    <w:rsid w:val="63BE6707"/>
    <w:rsid w:val="64922343"/>
    <w:rsid w:val="64BD6867"/>
    <w:rsid w:val="650C3B6C"/>
    <w:rsid w:val="651B19DD"/>
    <w:rsid w:val="655A2EB6"/>
    <w:rsid w:val="656071F2"/>
    <w:rsid w:val="658E608F"/>
    <w:rsid w:val="6599280F"/>
    <w:rsid w:val="660F0469"/>
    <w:rsid w:val="6639016F"/>
    <w:rsid w:val="66646E77"/>
    <w:rsid w:val="66664CDC"/>
    <w:rsid w:val="66C17D35"/>
    <w:rsid w:val="66DD15A4"/>
    <w:rsid w:val="677540CF"/>
    <w:rsid w:val="677F7E04"/>
    <w:rsid w:val="67A27F96"/>
    <w:rsid w:val="67CE2B39"/>
    <w:rsid w:val="68A11FFC"/>
    <w:rsid w:val="68B24209"/>
    <w:rsid w:val="68BE07D7"/>
    <w:rsid w:val="68FD36D6"/>
    <w:rsid w:val="68FF4B38"/>
    <w:rsid w:val="698B1A0E"/>
    <w:rsid w:val="698E4769"/>
    <w:rsid w:val="699A1CDE"/>
    <w:rsid w:val="69C14D19"/>
    <w:rsid w:val="6A0C16F7"/>
    <w:rsid w:val="6A1A02B8"/>
    <w:rsid w:val="6A1D1B56"/>
    <w:rsid w:val="6A7F636D"/>
    <w:rsid w:val="6ABB6394"/>
    <w:rsid w:val="6B461104"/>
    <w:rsid w:val="6B874151"/>
    <w:rsid w:val="6B886E32"/>
    <w:rsid w:val="6C6475C8"/>
    <w:rsid w:val="6CE60925"/>
    <w:rsid w:val="6CEC129F"/>
    <w:rsid w:val="6D0F1C2A"/>
    <w:rsid w:val="6D196F53"/>
    <w:rsid w:val="6D371CFB"/>
    <w:rsid w:val="6DA528C6"/>
    <w:rsid w:val="6DA62A99"/>
    <w:rsid w:val="6DF66D04"/>
    <w:rsid w:val="6E142E5A"/>
    <w:rsid w:val="6E8F26DB"/>
    <w:rsid w:val="6EC425A0"/>
    <w:rsid w:val="6EE50815"/>
    <w:rsid w:val="6F0F693C"/>
    <w:rsid w:val="6F143527"/>
    <w:rsid w:val="6F4B4A6F"/>
    <w:rsid w:val="6F5A2F04"/>
    <w:rsid w:val="6FBD60E0"/>
    <w:rsid w:val="6FD3420B"/>
    <w:rsid w:val="6FF11ABB"/>
    <w:rsid w:val="701A100B"/>
    <w:rsid w:val="7060279C"/>
    <w:rsid w:val="706C1141"/>
    <w:rsid w:val="706E6C67"/>
    <w:rsid w:val="70876C95"/>
    <w:rsid w:val="709645DB"/>
    <w:rsid w:val="70A34820"/>
    <w:rsid w:val="70A703CB"/>
    <w:rsid w:val="70BB79D3"/>
    <w:rsid w:val="71566079"/>
    <w:rsid w:val="715E074C"/>
    <w:rsid w:val="71B77266"/>
    <w:rsid w:val="71F17D6E"/>
    <w:rsid w:val="721750DD"/>
    <w:rsid w:val="72225F5B"/>
    <w:rsid w:val="722B23DF"/>
    <w:rsid w:val="72331F17"/>
    <w:rsid w:val="72760055"/>
    <w:rsid w:val="7289422C"/>
    <w:rsid w:val="72A14F9D"/>
    <w:rsid w:val="72C45265"/>
    <w:rsid w:val="731C7A0B"/>
    <w:rsid w:val="73217FC1"/>
    <w:rsid w:val="733F6699"/>
    <w:rsid w:val="73B74DFF"/>
    <w:rsid w:val="74321DEE"/>
    <w:rsid w:val="745B2CB0"/>
    <w:rsid w:val="74626AE3"/>
    <w:rsid w:val="74AB66DC"/>
    <w:rsid w:val="74AE541B"/>
    <w:rsid w:val="75153B55"/>
    <w:rsid w:val="751C09DA"/>
    <w:rsid w:val="75312381"/>
    <w:rsid w:val="753C557A"/>
    <w:rsid w:val="760065B4"/>
    <w:rsid w:val="76294186"/>
    <w:rsid w:val="76727FFE"/>
    <w:rsid w:val="76780840"/>
    <w:rsid w:val="76E77774"/>
    <w:rsid w:val="76FE0619"/>
    <w:rsid w:val="77147D25"/>
    <w:rsid w:val="778B764A"/>
    <w:rsid w:val="77BA4E88"/>
    <w:rsid w:val="782424D0"/>
    <w:rsid w:val="78291590"/>
    <w:rsid w:val="782B3690"/>
    <w:rsid w:val="785A6E3C"/>
    <w:rsid w:val="78A0407E"/>
    <w:rsid w:val="78BD65C2"/>
    <w:rsid w:val="78E51A91"/>
    <w:rsid w:val="79203009"/>
    <w:rsid w:val="79425135"/>
    <w:rsid w:val="79A47B9E"/>
    <w:rsid w:val="79FD2E0A"/>
    <w:rsid w:val="7A17211E"/>
    <w:rsid w:val="7A320D06"/>
    <w:rsid w:val="7A347ABE"/>
    <w:rsid w:val="7A48677B"/>
    <w:rsid w:val="7AA142D5"/>
    <w:rsid w:val="7AD4000F"/>
    <w:rsid w:val="7AE73C81"/>
    <w:rsid w:val="7C4F3DF1"/>
    <w:rsid w:val="7C8E1C24"/>
    <w:rsid w:val="7C9B5288"/>
    <w:rsid w:val="7CD460A4"/>
    <w:rsid w:val="7CF95B0B"/>
    <w:rsid w:val="7D12737F"/>
    <w:rsid w:val="7D1312C2"/>
    <w:rsid w:val="7D19020A"/>
    <w:rsid w:val="7D1D4E05"/>
    <w:rsid w:val="7D407BDD"/>
    <w:rsid w:val="7D9D046F"/>
    <w:rsid w:val="7DB11D69"/>
    <w:rsid w:val="7DB36601"/>
    <w:rsid w:val="7DF54524"/>
    <w:rsid w:val="7E0B1F99"/>
    <w:rsid w:val="7E402128"/>
    <w:rsid w:val="7EE66563"/>
    <w:rsid w:val="7EFD11CC"/>
    <w:rsid w:val="7F552EC5"/>
    <w:rsid w:val="7F6B6C00"/>
    <w:rsid w:val="7F961D37"/>
    <w:rsid w:val="7FF50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1C2370"/>
  <w15:docId w15:val="{956A2230-912D-4667-9AB3-5E6E08D1E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0"/>
    <w:uiPriority w:val="99"/>
    <w:qFormat/>
    <w:pPr>
      <w:keepNext/>
      <w:keepLines/>
      <w:outlineLvl w:val="0"/>
    </w:pPr>
    <w:rPr>
      <w:rFonts w:eastAsia="仿宋"/>
      <w:b/>
      <w:bCs/>
      <w:kern w:val="44"/>
      <w:sz w:val="32"/>
      <w:szCs w:val="44"/>
      <w:lang w:val="zh-CN"/>
    </w:rPr>
  </w:style>
  <w:style w:type="paragraph" w:styleId="2">
    <w:name w:val="heading 2"/>
    <w:basedOn w:val="a"/>
    <w:next w:val="a"/>
    <w:link w:val="20"/>
    <w:uiPriority w:val="99"/>
    <w:qFormat/>
    <w:pPr>
      <w:keepNext/>
      <w:keepLines/>
      <w:outlineLvl w:val="1"/>
    </w:pPr>
    <w:rPr>
      <w:rFonts w:ascii="Cambria" w:eastAsia="仿宋" w:hAnsi="Cambria"/>
      <w:b/>
      <w:bCs/>
      <w:sz w:val="30"/>
      <w:szCs w:val="32"/>
      <w:lang w:val="zh-CN"/>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qFormat/>
    <w:pPr>
      <w:jc w:val="left"/>
    </w:pPr>
    <w:rPr>
      <w:szCs w:val="21"/>
      <w:lang w:val="zh-CN"/>
    </w:rPr>
  </w:style>
  <w:style w:type="paragraph" w:styleId="a5">
    <w:name w:val="Body Text Indent"/>
    <w:basedOn w:val="a"/>
    <w:link w:val="a6"/>
    <w:uiPriority w:val="99"/>
    <w:semiHidden/>
    <w:qFormat/>
    <w:pPr>
      <w:spacing w:line="360" w:lineRule="auto"/>
      <w:ind w:firstLineChars="200" w:firstLine="480"/>
    </w:pPr>
    <w:rPr>
      <w:sz w:val="24"/>
      <w:lang w:val="zh-CN"/>
    </w:rPr>
  </w:style>
  <w:style w:type="paragraph" w:styleId="21">
    <w:name w:val="Body Text Indent 2"/>
    <w:basedOn w:val="a"/>
    <w:link w:val="22"/>
    <w:qFormat/>
    <w:pPr>
      <w:ind w:firstLineChars="200" w:firstLine="560"/>
    </w:pPr>
    <w:rPr>
      <w:sz w:val="28"/>
      <w:szCs w:val="20"/>
      <w:lang w:val="zh-CN"/>
    </w:rPr>
  </w:style>
  <w:style w:type="paragraph" w:styleId="a7">
    <w:name w:val="Balloon Text"/>
    <w:basedOn w:val="a"/>
    <w:link w:val="a8"/>
    <w:uiPriority w:val="99"/>
    <w:semiHidden/>
    <w:qFormat/>
    <w:rPr>
      <w:sz w:val="18"/>
      <w:szCs w:val="18"/>
      <w:lang w:val="zh-CN"/>
    </w:rPr>
  </w:style>
  <w:style w:type="paragraph" w:styleId="a9">
    <w:name w:val="footer"/>
    <w:basedOn w:val="a"/>
    <w:link w:val="aa"/>
    <w:unhideWhenUsed/>
    <w:qFormat/>
    <w:pPr>
      <w:tabs>
        <w:tab w:val="center" w:pos="4153"/>
        <w:tab w:val="right" w:pos="8306"/>
      </w:tabs>
      <w:snapToGrid w:val="0"/>
      <w:jc w:val="left"/>
    </w:pPr>
    <w:rPr>
      <w:kern w:val="0"/>
      <w:sz w:val="18"/>
      <w:szCs w:val="18"/>
      <w:lang w:val="zh-CN"/>
    </w:rPr>
  </w:style>
  <w:style w:type="paragraph" w:styleId="ab">
    <w:name w:val="header"/>
    <w:basedOn w:val="a"/>
    <w:link w:val="ac"/>
    <w:unhideWhenUsed/>
    <w:qFormat/>
    <w:pPr>
      <w:pBdr>
        <w:bottom w:val="single" w:sz="6" w:space="1" w:color="auto"/>
      </w:pBdr>
      <w:tabs>
        <w:tab w:val="center" w:pos="4153"/>
        <w:tab w:val="right" w:pos="8306"/>
      </w:tabs>
      <w:snapToGrid w:val="0"/>
      <w:jc w:val="center"/>
    </w:pPr>
    <w:rPr>
      <w:kern w:val="0"/>
      <w:sz w:val="18"/>
      <w:szCs w:val="18"/>
      <w:lang w:val="zh-CN"/>
    </w:rPr>
  </w:style>
  <w:style w:type="paragraph" w:styleId="ad">
    <w:name w:val="footnote text"/>
    <w:basedOn w:val="a"/>
    <w:link w:val="ae"/>
    <w:uiPriority w:val="99"/>
    <w:semiHidden/>
    <w:unhideWhenUsed/>
    <w:qFormat/>
    <w:pPr>
      <w:snapToGrid w:val="0"/>
      <w:jc w:val="left"/>
    </w:pPr>
    <w:rPr>
      <w:sz w:val="18"/>
      <w:szCs w:val="18"/>
      <w:lang w:val="zh-CN"/>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lang w:val="zh-CN"/>
    </w:rPr>
  </w:style>
  <w:style w:type="paragraph" w:styleId="af">
    <w:name w:val="Normal (Web)"/>
    <w:basedOn w:val="a"/>
    <w:link w:val="af0"/>
    <w:uiPriority w:val="99"/>
    <w:qFormat/>
    <w:pPr>
      <w:widowControl/>
      <w:spacing w:before="240" w:after="240"/>
      <w:jc w:val="left"/>
    </w:pPr>
    <w:rPr>
      <w:rFonts w:ascii="宋体" w:hAnsi="宋体" w:cs="宋体"/>
      <w:kern w:val="0"/>
      <w:sz w:val="24"/>
    </w:rPr>
  </w:style>
  <w:style w:type="paragraph" w:styleId="af1">
    <w:name w:val="annotation subject"/>
    <w:basedOn w:val="a3"/>
    <w:next w:val="a3"/>
    <w:link w:val="af2"/>
    <w:uiPriority w:val="99"/>
    <w:semiHidden/>
    <w:qFormat/>
    <w:rPr>
      <w:b/>
      <w:bCs/>
    </w:rPr>
  </w:style>
  <w:style w:type="table" w:styleId="af3">
    <w:name w:val="Table Grid"/>
    <w:basedOn w:val="a1"/>
    <w:uiPriority w:val="99"/>
    <w:qFormat/>
    <w:rPr>
      <w:kern w:val="2"/>
      <w:sz w:val="2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Strong"/>
    <w:qFormat/>
    <w:rPr>
      <w:b/>
      <w:bCs/>
    </w:rPr>
  </w:style>
  <w:style w:type="character" w:styleId="af5">
    <w:name w:val="page number"/>
    <w:qFormat/>
    <w:rPr>
      <w:rFonts w:cs="Times New Roman"/>
    </w:rPr>
  </w:style>
  <w:style w:type="character" w:styleId="af6">
    <w:name w:val="Hyperlink"/>
    <w:uiPriority w:val="99"/>
    <w:semiHidden/>
    <w:qFormat/>
    <w:rPr>
      <w:rFonts w:cs="Times New Roman"/>
      <w:color w:val="0000FF"/>
      <w:u w:val="single"/>
    </w:rPr>
  </w:style>
  <w:style w:type="character" w:styleId="af7">
    <w:name w:val="annotation reference"/>
    <w:uiPriority w:val="99"/>
    <w:semiHidden/>
    <w:qFormat/>
    <w:rPr>
      <w:rFonts w:cs="Times New Roman"/>
      <w:sz w:val="21"/>
      <w:szCs w:val="21"/>
    </w:rPr>
  </w:style>
  <w:style w:type="character" w:styleId="af8">
    <w:name w:val="footnote reference"/>
    <w:uiPriority w:val="99"/>
    <w:semiHidden/>
    <w:unhideWhenUsed/>
    <w:qFormat/>
    <w:rPr>
      <w:vertAlign w:val="superscript"/>
    </w:rPr>
  </w:style>
  <w:style w:type="character" w:customStyle="1" w:styleId="ac">
    <w:name w:val="页眉 字符"/>
    <w:link w:val="ab"/>
    <w:qFormat/>
    <w:rPr>
      <w:rFonts w:ascii="Times New Roman" w:eastAsia="宋体" w:hAnsi="Times New Roman" w:cs="Times New Roman"/>
      <w:sz w:val="18"/>
      <w:szCs w:val="18"/>
    </w:rPr>
  </w:style>
  <w:style w:type="character" w:customStyle="1" w:styleId="aa">
    <w:name w:val="页脚 字符"/>
    <w:link w:val="a9"/>
    <w:uiPriority w:val="99"/>
    <w:qFormat/>
    <w:rPr>
      <w:rFonts w:ascii="Times New Roman" w:eastAsia="宋体" w:hAnsi="Times New Roman" w:cs="Times New Roman"/>
      <w:sz w:val="18"/>
      <w:szCs w:val="18"/>
    </w:rPr>
  </w:style>
  <w:style w:type="character" w:customStyle="1" w:styleId="HTML0">
    <w:name w:val="HTML 预设格式 字符"/>
    <w:link w:val="HTML"/>
    <w:qFormat/>
    <w:rPr>
      <w:rFonts w:ascii="宋体" w:hAnsi="宋体" w:cs="宋体"/>
      <w:sz w:val="24"/>
      <w:szCs w:val="24"/>
    </w:rPr>
  </w:style>
  <w:style w:type="character" w:customStyle="1" w:styleId="HTMLChar1">
    <w:name w:val="HTML 预设格式 Char1"/>
    <w:uiPriority w:val="99"/>
    <w:semiHidden/>
    <w:qFormat/>
    <w:rPr>
      <w:rFonts w:ascii="Courier New" w:hAnsi="Courier New" w:cs="Courier New"/>
      <w:kern w:val="2"/>
    </w:rPr>
  </w:style>
  <w:style w:type="paragraph" w:customStyle="1" w:styleId="CharCharCharCharCharChar1CharCharCharChar">
    <w:name w:val="Char Char Char Char Char Char1 Char Char Char Char"/>
    <w:basedOn w:val="a"/>
    <w:qFormat/>
    <w:pPr>
      <w:widowControl/>
      <w:spacing w:after="160" w:line="240" w:lineRule="exact"/>
      <w:jc w:val="left"/>
    </w:pPr>
    <w:rPr>
      <w:szCs w:val="20"/>
    </w:rPr>
  </w:style>
  <w:style w:type="character" w:customStyle="1" w:styleId="htmltxt1">
    <w:name w:val="html_txt1"/>
    <w:qFormat/>
    <w:rPr>
      <w:color w:val="000000"/>
    </w:rPr>
  </w:style>
  <w:style w:type="character" w:customStyle="1" w:styleId="22">
    <w:name w:val="正文文本缩进 2 字符"/>
    <w:link w:val="21"/>
    <w:qFormat/>
    <w:rPr>
      <w:rFonts w:ascii="Times New Roman" w:hAnsi="Times New Roman"/>
      <w:kern w:val="2"/>
      <w:sz w:val="28"/>
    </w:rPr>
  </w:style>
  <w:style w:type="character" w:customStyle="1" w:styleId="10">
    <w:name w:val="标题 1 字符"/>
    <w:link w:val="1"/>
    <w:uiPriority w:val="99"/>
    <w:qFormat/>
    <w:rPr>
      <w:rFonts w:ascii="Times New Roman" w:eastAsia="仿宋" w:hAnsi="Times New Roman"/>
      <w:b/>
      <w:bCs/>
      <w:kern w:val="44"/>
      <w:sz w:val="32"/>
      <w:szCs w:val="44"/>
    </w:rPr>
  </w:style>
  <w:style w:type="character" w:customStyle="1" w:styleId="20">
    <w:name w:val="标题 2 字符"/>
    <w:link w:val="2"/>
    <w:uiPriority w:val="99"/>
    <w:qFormat/>
    <w:rPr>
      <w:rFonts w:ascii="Cambria" w:eastAsia="仿宋" w:hAnsi="Cambria"/>
      <w:b/>
      <w:bCs/>
      <w:kern w:val="2"/>
      <w:sz w:val="30"/>
      <w:szCs w:val="32"/>
    </w:rPr>
  </w:style>
  <w:style w:type="character" w:customStyle="1" w:styleId="a4">
    <w:name w:val="批注文字 字符"/>
    <w:link w:val="a3"/>
    <w:uiPriority w:val="99"/>
    <w:semiHidden/>
    <w:qFormat/>
    <w:rPr>
      <w:rFonts w:ascii="Times New Roman" w:hAnsi="Times New Roman"/>
      <w:kern w:val="2"/>
      <w:sz w:val="21"/>
      <w:szCs w:val="21"/>
    </w:rPr>
  </w:style>
  <w:style w:type="character" w:customStyle="1" w:styleId="a8">
    <w:name w:val="批注框文本 字符"/>
    <w:link w:val="a7"/>
    <w:uiPriority w:val="99"/>
    <w:semiHidden/>
    <w:qFormat/>
    <w:rPr>
      <w:rFonts w:ascii="Times New Roman" w:hAnsi="Times New Roman"/>
      <w:kern w:val="2"/>
      <w:sz w:val="18"/>
      <w:szCs w:val="18"/>
    </w:rPr>
  </w:style>
  <w:style w:type="paragraph" w:customStyle="1" w:styleId="NoSpacing1">
    <w:name w:val="No Spacing1"/>
    <w:uiPriority w:val="99"/>
    <w:qFormat/>
    <w:pPr>
      <w:widowControl w:val="0"/>
      <w:jc w:val="both"/>
    </w:pPr>
    <w:rPr>
      <w:rFonts w:ascii="Times New Roman" w:hAnsi="Times New Roman"/>
      <w:kern w:val="2"/>
      <w:sz w:val="21"/>
      <w:szCs w:val="21"/>
    </w:rPr>
  </w:style>
  <w:style w:type="character" w:customStyle="1" w:styleId="af2">
    <w:name w:val="批注主题 字符"/>
    <w:link w:val="af1"/>
    <w:uiPriority w:val="99"/>
    <w:semiHidden/>
    <w:qFormat/>
    <w:rPr>
      <w:rFonts w:ascii="Times New Roman" w:hAnsi="Times New Roman"/>
      <w:b/>
      <w:bCs/>
      <w:kern w:val="2"/>
      <w:sz w:val="21"/>
      <w:szCs w:val="21"/>
    </w:rPr>
  </w:style>
  <w:style w:type="paragraph" w:styleId="af9">
    <w:name w:val="List Paragraph"/>
    <w:basedOn w:val="a"/>
    <w:uiPriority w:val="99"/>
    <w:qFormat/>
    <w:pPr>
      <w:ind w:firstLineChars="200" w:firstLine="420"/>
    </w:pPr>
    <w:rPr>
      <w:szCs w:val="21"/>
    </w:rPr>
  </w:style>
  <w:style w:type="character" w:customStyle="1" w:styleId="11">
    <w:name w:val="已访问的超链接1"/>
    <w:uiPriority w:val="99"/>
    <w:semiHidden/>
    <w:qFormat/>
    <w:rPr>
      <w:rFonts w:cs="Times New Roman"/>
      <w:color w:val="800080"/>
      <w:u w:val="single"/>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6">
    <w:name w:val="font6"/>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9">
    <w:name w:val="font9"/>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0">
    <w:name w:val="font10"/>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1">
    <w:name w:val="font11"/>
    <w:basedOn w:val="a"/>
    <w:uiPriority w:val="99"/>
    <w:qFormat/>
    <w:pPr>
      <w:widowControl/>
      <w:spacing w:before="100" w:beforeAutospacing="1" w:after="100" w:afterAutospacing="1"/>
      <w:jc w:val="left"/>
    </w:pPr>
    <w:rPr>
      <w:color w:val="000000"/>
      <w:kern w:val="0"/>
      <w:sz w:val="18"/>
      <w:szCs w:val="18"/>
    </w:rPr>
  </w:style>
  <w:style w:type="paragraph" w:customStyle="1" w:styleId="font12">
    <w:name w:val="font12"/>
    <w:basedOn w:val="a"/>
    <w:uiPriority w:val="99"/>
    <w:qFormat/>
    <w:pPr>
      <w:widowControl/>
      <w:spacing w:before="100" w:beforeAutospacing="1" w:after="100" w:afterAutospacing="1"/>
      <w:jc w:val="left"/>
    </w:pPr>
    <w:rPr>
      <w:rFonts w:ascii="宋体" w:hAnsi="宋体" w:cs="宋体"/>
      <w:color w:val="000000"/>
      <w:kern w:val="0"/>
      <w:sz w:val="18"/>
      <w:szCs w:val="18"/>
    </w:rPr>
  </w:style>
  <w:style w:type="paragraph" w:customStyle="1" w:styleId="font13">
    <w:name w:val="font13"/>
    <w:basedOn w:val="a"/>
    <w:uiPriority w:val="99"/>
    <w:qFormat/>
    <w:pPr>
      <w:widowControl/>
      <w:spacing w:before="100" w:beforeAutospacing="1" w:after="100" w:afterAutospacing="1"/>
      <w:jc w:val="left"/>
    </w:pPr>
    <w:rPr>
      <w:kern w:val="0"/>
      <w:sz w:val="18"/>
      <w:szCs w:val="18"/>
    </w:rPr>
  </w:style>
  <w:style w:type="paragraph" w:customStyle="1" w:styleId="font14">
    <w:name w:val="font14"/>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font15">
    <w:name w:val="font15"/>
    <w:basedOn w:val="a"/>
    <w:uiPriority w:val="99"/>
    <w:qFormat/>
    <w:pPr>
      <w:widowControl/>
      <w:spacing w:before="100" w:beforeAutospacing="1" w:after="100" w:afterAutospacing="1"/>
      <w:jc w:val="left"/>
    </w:pPr>
    <w:rPr>
      <w:rFonts w:ascii="宋体" w:hAnsi="宋体" w:cs="宋体"/>
      <w:b/>
      <w:bCs/>
      <w:color w:val="000000"/>
      <w:kern w:val="0"/>
      <w:sz w:val="18"/>
      <w:szCs w:val="18"/>
    </w:rPr>
  </w:style>
  <w:style w:type="paragraph" w:customStyle="1" w:styleId="font16">
    <w:name w:val="font16"/>
    <w:basedOn w:val="a"/>
    <w:uiPriority w:val="99"/>
    <w:qFormat/>
    <w:pPr>
      <w:widowControl/>
      <w:spacing w:before="100" w:beforeAutospacing="1" w:after="100" w:afterAutospacing="1"/>
      <w:jc w:val="left"/>
    </w:pPr>
    <w:rPr>
      <w:rFonts w:ascii="宋体" w:hAnsi="宋体" w:cs="宋体"/>
      <w:b/>
      <w:bCs/>
      <w:kern w:val="0"/>
      <w:sz w:val="18"/>
      <w:szCs w:val="18"/>
    </w:rPr>
  </w:style>
  <w:style w:type="paragraph" w:customStyle="1" w:styleId="font17">
    <w:name w:val="font17"/>
    <w:basedOn w:val="a"/>
    <w:uiPriority w:val="99"/>
    <w:qFormat/>
    <w:pPr>
      <w:widowControl/>
      <w:spacing w:before="100" w:beforeAutospacing="1" w:after="100" w:afterAutospacing="1"/>
      <w:jc w:val="left"/>
    </w:pPr>
    <w:rPr>
      <w:rFonts w:ascii="宋体" w:hAnsi="宋体" w:cs="宋体"/>
      <w:b/>
      <w:bCs/>
      <w:color w:val="000000"/>
      <w:kern w:val="0"/>
      <w:sz w:val="22"/>
      <w:szCs w:val="22"/>
    </w:rPr>
  </w:style>
  <w:style w:type="paragraph" w:customStyle="1" w:styleId="xl63">
    <w:name w:val="xl63"/>
    <w:basedOn w:val="a"/>
    <w:uiPriority w:val="99"/>
    <w:qFormat/>
    <w:pPr>
      <w:widowControl/>
      <w:spacing w:before="100" w:beforeAutospacing="1" w:after="100" w:afterAutospacing="1"/>
      <w:jc w:val="center"/>
    </w:pPr>
    <w:rPr>
      <w:kern w:val="0"/>
      <w:sz w:val="16"/>
      <w:szCs w:val="16"/>
    </w:rPr>
  </w:style>
  <w:style w:type="paragraph" w:customStyle="1" w:styleId="xl64">
    <w:name w:val="xl64"/>
    <w:basedOn w:val="a"/>
    <w:uiPriority w:val="99"/>
    <w:qFormat/>
    <w:pPr>
      <w:widowControl/>
      <w:spacing w:before="100" w:beforeAutospacing="1" w:after="100" w:afterAutospacing="1"/>
      <w:jc w:val="left"/>
    </w:pPr>
    <w:rPr>
      <w:kern w:val="0"/>
      <w:sz w:val="16"/>
      <w:szCs w:val="16"/>
    </w:rPr>
  </w:style>
  <w:style w:type="paragraph" w:customStyle="1" w:styleId="xl65">
    <w:name w:val="xl6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6">
    <w:name w:val="xl6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7">
    <w:name w:val="xl6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68">
    <w:name w:val="xl6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69">
    <w:name w:val="xl6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0">
    <w:name w:val="xl7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18"/>
      <w:szCs w:val="18"/>
    </w:rPr>
  </w:style>
  <w:style w:type="paragraph" w:customStyle="1" w:styleId="xl71">
    <w:name w:val="xl71"/>
    <w:basedOn w:val="a"/>
    <w:uiPriority w:val="99"/>
    <w:qFormat/>
    <w:pPr>
      <w:widowControl/>
      <w:spacing w:before="100" w:beforeAutospacing="1" w:after="100" w:afterAutospacing="1"/>
      <w:jc w:val="center"/>
    </w:pPr>
    <w:rPr>
      <w:kern w:val="0"/>
      <w:sz w:val="18"/>
      <w:szCs w:val="18"/>
    </w:rPr>
  </w:style>
  <w:style w:type="paragraph" w:customStyle="1" w:styleId="xl72">
    <w:name w:val="xl7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3">
    <w:name w:val="xl7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4">
    <w:name w:val="xl7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kern w:val="0"/>
      <w:sz w:val="18"/>
      <w:szCs w:val="18"/>
    </w:rPr>
  </w:style>
  <w:style w:type="paragraph" w:customStyle="1" w:styleId="xl75">
    <w:name w:val="xl7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76">
    <w:name w:val="xl7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7">
    <w:name w:val="xl77"/>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78">
    <w:name w:val="xl78"/>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79">
    <w:name w:val="xl7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18"/>
      <w:szCs w:val="18"/>
    </w:rPr>
  </w:style>
  <w:style w:type="paragraph" w:customStyle="1" w:styleId="xl80">
    <w:name w:val="xl80"/>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1">
    <w:name w:val="xl8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82">
    <w:name w:val="xl82"/>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18"/>
      <w:szCs w:val="18"/>
    </w:rPr>
  </w:style>
  <w:style w:type="paragraph" w:customStyle="1" w:styleId="xl83">
    <w:name w:val="xl8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84">
    <w:name w:val="xl84"/>
    <w:basedOn w:val="a"/>
    <w:uiPriority w:val="99"/>
    <w:qFormat/>
    <w:pPr>
      <w:widowControl/>
      <w:pBdr>
        <w:top w:val="single" w:sz="4" w:space="0" w:color="auto"/>
        <w:left w:val="single" w:sz="4" w:space="0" w:color="auto"/>
      </w:pBdr>
      <w:spacing w:before="100" w:beforeAutospacing="1" w:after="100" w:afterAutospacing="1"/>
      <w:jc w:val="center"/>
    </w:pPr>
    <w:rPr>
      <w:kern w:val="0"/>
      <w:sz w:val="18"/>
      <w:szCs w:val="18"/>
    </w:rPr>
  </w:style>
  <w:style w:type="paragraph" w:customStyle="1" w:styleId="xl85">
    <w:name w:val="xl85"/>
    <w:basedOn w:val="a"/>
    <w:uiPriority w:val="99"/>
    <w:qFormat/>
    <w:pPr>
      <w:widowControl/>
      <w:pBdr>
        <w:top w:val="single" w:sz="4" w:space="0" w:color="auto"/>
        <w:right w:val="single" w:sz="4" w:space="0" w:color="auto"/>
      </w:pBdr>
      <w:spacing w:before="100" w:beforeAutospacing="1" w:after="100" w:afterAutospacing="1"/>
      <w:jc w:val="center"/>
    </w:pPr>
    <w:rPr>
      <w:kern w:val="0"/>
      <w:sz w:val="18"/>
      <w:szCs w:val="18"/>
    </w:rPr>
  </w:style>
  <w:style w:type="paragraph" w:customStyle="1" w:styleId="xl86">
    <w:name w:val="xl86"/>
    <w:basedOn w:val="a"/>
    <w:uiPriority w:val="99"/>
    <w:qFormat/>
    <w:pPr>
      <w:widowControl/>
      <w:pBdr>
        <w:left w:val="single" w:sz="4" w:space="0" w:color="auto"/>
      </w:pBdr>
      <w:spacing w:before="100" w:beforeAutospacing="1" w:after="100" w:afterAutospacing="1"/>
      <w:jc w:val="center"/>
    </w:pPr>
    <w:rPr>
      <w:kern w:val="0"/>
      <w:sz w:val="18"/>
      <w:szCs w:val="18"/>
    </w:rPr>
  </w:style>
  <w:style w:type="paragraph" w:customStyle="1" w:styleId="xl87">
    <w:name w:val="xl87"/>
    <w:basedOn w:val="a"/>
    <w:uiPriority w:val="99"/>
    <w:qFormat/>
    <w:pPr>
      <w:widowControl/>
      <w:pBdr>
        <w:right w:val="single" w:sz="4" w:space="0" w:color="auto"/>
      </w:pBdr>
      <w:spacing w:before="100" w:beforeAutospacing="1" w:after="100" w:afterAutospacing="1"/>
      <w:jc w:val="center"/>
    </w:pPr>
    <w:rPr>
      <w:kern w:val="0"/>
      <w:sz w:val="18"/>
      <w:szCs w:val="18"/>
    </w:rPr>
  </w:style>
  <w:style w:type="paragraph" w:customStyle="1" w:styleId="xl88">
    <w:name w:val="xl88"/>
    <w:basedOn w:val="a"/>
    <w:uiPriority w:val="99"/>
    <w:qFormat/>
    <w:pPr>
      <w:widowControl/>
      <w:pBdr>
        <w:left w:val="single" w:sz="4" w:space="0" w:color="auto"/>
        <w:bottom w:val="single" w:sz="4" w:space="0" w:color="auto"/>
      </w:pBdr>
      <w:spacing w:before="100" w:beforeAutospacing="1" w:after="100" w:afterAutospacing="1"/>
      <w:jc w:val="center"/>
    </w:pPr>
    <w:rPr>
      <w:kern w:val="0"/>
      <w:sz w:val="18"/>
      <w:szCs w:val="18"/>
    </w:rPr>
  </w:style>
  <w:style w:type="paragraph" w:customStyle="1" w:styleId="xl89">
    <w:name w:val="xl89"/>
    <w:basedOn w:val="a"/>
    <w:uiPriority w:val="99"/>
    <w:qFormat/>
    <w:pPr>
      <w:widowControl/>
      <w:pBdr>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0">
    <w:name w:val="xl90"/>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1">
    <w:name w:val="xl91"/>
    <w:basedOn w:val="a"/>
    <w:uiPriority w:val="99"/>
    <w:qFormat/>
    <w:pPr>
      <w:widowControl/>
      <w:pBdr>
        <w:top w:val="single" w:sz="4" w:space="0" w:color="auto"/>
        <w:bottom w:val="single" w:sz="4" w:space="0" w:color="auto"/>
      </w:pBdr>
      <w:spacing w:before="100" w:beforeAutospacing="1" w:after="100" w:afterAutospacing="1"/>
      <w:jc w:val="center"/>
    </w:pPr>
    <w:rPr>
      <w:b/>
      <w:bCs/>
      <w:color w:val="000000"/>
      <w:kern w:val="0"/>
      <w:sz w:val="18"/>
      <w:szCs w:val="18"/>
    </w:rPr>
  </w:style>
  <w:style w:type="paragraph" w:customStyle="1" w:styleId="xl92">
    <w:name w:val="xl92"/>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color w:val="000000"/>
      <w:kern w:val="0"/>
      <w:sz w:val="18"/>
      <w:szCs w:val="18"/>
    </w:rPr>
  </w:style>
  <w:style w:type="paragraph" w:customStyle="1" w:styleId="xl93">
    <w:name w:val="xl93"/>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94">
    <w:name w:val="xl94"/>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95">
    <w:name w:val="xl95"/>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6">
    <w:name w:val="xl9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7">
    <w:name w:val="xl97"/>
    <w:basedOn w:val="a"/>
    <w:uiPriority w:val="99"/>
    <w:qFormat/>
    <w:pPr>
      <w:widowControl/>
      <w:pBdr>
        <w:top w:val="single" w:sz="4" w:space="0" w:color="auto"/>
        <w:left w:val="single" w:sz="4" w:space="0" w:color="auto"/>
        <w:right w:val="single" w:sz="4" w:space="0" w:color="auto"/>
      </w:pBdr>
      <w:spacing w:before="100" w:beforeAutospacing="1" w:after="100" w:afterAutospacing="1"/>
      <w:jc w:val="center"/>
    </w:pPr>
    <w:rPr>
      <w:kern w:val="0"/>
      <w:sz w:val="18"/>
      <w:szCs w:val="18"/>
    </w:rPr>
  </w:style>
  <w:style w:type="paragraph" w:customStyle="1" w:styleId="xl98">
    <w:name w:val="xl98"/>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99">
    <w:name w:val="xl99"/>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color w:val="000000"/>
      <w:kern w:val="0"/>
      <w:sz w:val="18"/>
      <w:szCs w:val="18"/>
    </w:rPr>
  </w:style>
  <w:style w:type="paragraph" w:customStyle="1" w:styleId="xl100">
    <w:name w:val="xl100"/>
    <w:basedOn w:val="a"/>
    <w:uiPriority w:val="99"/>
    <w:qFormat/>
    <w:pPr>
      <w:widowControl/>
      <w:pBdr>
        <w:top w:val="single" w:sz="4" w:space="0" w:color="auto"/>
        <w:bottom w:val="single" w:sz="4" w:space="0" w:color="auto"/>
      </w:pBdr>
      <w:spacing w:before="100" w:beforeAutospacing="1" w:after="100" w:afterAutospacing="1"/>
      <w:jc w:val="center"/>
    </w:pPr>
    <w:rPr>
      <w:kern w:val="0"/>
      <w:sz w:val="18"/>
      <w:szCs w:val="18"/>
    </w:rPr>
  </w:style>
  <w:style w:type="paragraph" w:customStyle="1" w:styleId="xl101">
    <w:name w:val="xl101"/>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kern w:val="0"/>
      <w:sz w:val="18"/>
      <w:szCs w:val="18"/>
    </w:rPr>
  </w:style>
  <w:style w:type="paragraph" w:customStyle="1" w:styleId="xl102">
    <w:name w:val="xl102"/>
    <w:basedOn w:val="a"/>
    <w:uiPriority w:val="99"/>
    <w:qFormat/>
    <w:pPr>
      <w:widowControl/>
      <w:pBdr>
        <w:left w:val="single" w:sz="4" w:space="0" w:color="auto"/>
        <w:right w:val="single" w:sz="4" w:space="0" w:color="auto"/>
      </w:pBdr>
      <w:spacing w:before="100" w:beforeAutospacing="1" w:after="100" w:afterAutospacing="1"/>
      <w:jc w:val="center"/>
    </w:pPr>
    <w:rPr>
      <w:kern w:val="0"/>
      <w:sz w:val="18"/>
      <w:szCs w:val="18"/>
    </w:rPr>
  </w:style>
  <w:style w:type="paragraph" w:customStyle="1" w:styleId="xl103">
    <w:name w:val="xl103"/>
    <w:basedOn w:val="a"/>
    <w:uiPriority w:val="99"/>
    <w:qFormat/>
    <w:pPr>
      <w:widowControl/>
      <w:pBdr>
        <w:left w:val="single" w:sz="4" w:space="0" w:color="auto"/>
        <w:bottom w:val="single" w:sz="4" w:space="0" w:color="auto"/>
        <w:right w:val="single" w:sz="4" w:space="0" w:color="auto"/>
      </w:pBdr>
      <w:spacing w:before="100" w:beforeAutospacing="1" w:after="100" w:afterAutospacing="1"/>
      <w:jc w:val="center"/>
    </w:pPr>
    <w:rPr>
      <w:kern w:val="0"/>
      <w:sz w:val="18"/>
      <w:szCs w:val="18"/>
    </w:rPr>
  </w:style>
  <w:style w:type="paragraph" w:customStyle="1" w:styleId="xl104">
    <w:name w:val="xl104"/>
    <w:basedOn w:val="a"/>
    <w:uiPriority w:val="99"/>
    <w:qFormat/>
    <w:pPr>
      <w:widowControl/>
      <w:pBdr>
        <w:top w:val="single" w:sz="4" w:space="0" w:color="auto"/>
        <w:left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5">
    <w:name w:val="xl105"/>
    <w:basedOn w:val="a"/>
    <w:uiPriority w:val="99"/>
    <w:qFormat/>
    <w:pPr>
      <w:widowControl/>
      <w:pBdr>
        <w:top w:val="single" w:sz="4" w:space="0" w:color="auto"/>
        <w:bottom w:val="single" w:sz="4" w:space="0" w:color="auto"/>
      </w:pBdr>
      <w:spacing w:before="100" w:beforeAutospacing="1" w:after="100" w:afterAutospacing="1"/>
      <w:jc w:val="center"/>
    </w:pPr>
    <w:rPr>
      <w:b/>
      <w:bCs/>
      <w:kern w:val="0"/>
      <w:sz w:val="18"/>
      <w:szCs w:val="18"/>
    </w:rPr>
  </w:style>
  <w:style w:type="paragraph" w:customStyle="1" w:styleId="xl106">
    <w:name w:val="xl106"/>
    <w:basedOn w:val="a"/>
    <w:uiPriority w:val="99"/>
    <w:qFormat/>
    <w:pPr>
      <w:widowControl/>
      <w:pBdr>
        <w:top w:val="single" w:sz="4" w:space="0" w:color="auto"/>
        <w:bottom w:val="single" w:sz="4" w:space="0" w:color="auto"/>
        <w:right w:val="single" w:sz="4" w:space="0" w:color="auto"/>
      </w:pBdr>
      <w:spacing w:before="100" w:beforeAutospacing="1" w:after="100" w:afterAutospacing="1"/>
      <w:jc w:val="center"/>
    </w:pPr>
    <w:rPr>
      <w:b/>
      <w:bCs/>
      <w:kern w:val="0"/>
      <w:sz w:val="18"/>
      <w:szCs w:val="18"/>
    </w:rPr>
  </w:style>
  <w:style w:type="paragraph" w:customStyle="1" w:styleId="xl107">
    <w:name w:val="xl107"/>
    <w:basedOn w:val="a"/>
    <w:uiPriority w:val="99"/>
    <w:qFormat/>
    <w:pPr>
      <w:widowControl/>
      <w:pBdr>
        <w:bottom w:val="single" w:sz="4" w:space="0" w:color="auto"/>
      </w:pBdr>
      <w:spacing w:before="100" w:beforeAutospacing="1" w:after="100" w:afterAutospacing="1"/>
      <w:jc w:val="center"/>
    </w:pPr>
    <w:rPr>
      <w:b/>
      <w:bCs/>
      <w:kern w:val="0"/>
      <w:sz w:val="24"/>
    </w:rPr>
  </w:style>
  <w:style w:type="paragraph" w:customStyle="1" w:styleId="xl108">
    <w:name w:val="xl108"/>
    <w:basedOn w:val="a"/>
    <w:uiPriority w:val="99"/>
    <w:qFormat/>
    <w:pPr>
      <w:widowControl/>
      <w:pBdr>
        <w:bottom w:val="single" w:sz="4" w:space="0" w:color="auto"/>
      </w:pBdr>
      <w:spacing w:before="100" w:beforeAutospacing="1" w:after="100" w:afterAutospacing="1"/>
      <w:jc w:val="center"/>
    </w:pPr>
    <w:rPr>
      <w:kern w:val="0"/>
      <w:sz w:val="24"/>
    </w:rPr>
  </w:style>
  <w:style w:type="character" w:customStyle="1" w:styleId="longtext1">
    <w:name w:val="long_text1"/>
    <w:uiPriority w:val="99"/>
    <w:qFormat/>
    <w:rPr>
      <w:rFonts w:cs="Times New Roman"/>
      <w:sz w:val="20"/>
      <w:szCs w:val="20"/>
    </w:rPr>
  </w:style>
  <w:style w:type="character" w:customStyle="1" w:styleId="a6">
    <w:name w:val="正文文本缩进 字符"/>
    <w:link w:val="a5"/>
    <w:uiPriority w:val="99"/>
    <w:semiHidden/>
    <w:qFormat/>
    <w:rPr>
      <w:rFonts w:ascii="Times New Roman" w:hAnsi="Times New Roman"/>
      <w:kern w:val="2"/>
      <w:sz w:val="24"/>
      <w:szCs w:val="24"/>
    </w:rPr>
  </w:style>
  <w:style w:type="character" w:customStyle="1" w:styleId="ae">
    <w:name w:val="脚注文本 字符"/>
    <w:link w:val="ad"/>
    <w:uiPriority w:val="99"/>
    <w:semiHidden/>
    <w:qFormat/>
    <w:rPr>
      <w:rFonts w:ascii="Times New Roman" w:hAnsi="Times New Roman"/>
      <w:kern w:val="2"/>
      <w:sz w:val="18"/>
      <w:szCs w:val="18"/>
    </w:rPr>
  </w:style>
  <w:style w:type="paragraph" w:customStyle="1" w:styleId="12">
    <w:name w:val="样式1"/>
    <w:basedOn w:val="1"/>
    <w:qFormat/>
    <w:pPr>
      <w:spacing w:afterLines="100"/>
      <w:jc w:val="center"/>
    </w:pPr>
    <w:rPr>
      <w:rFonts w:eastAsia="黑体"/>
      <w:b w:val="0"/>
      <w:bCs w:val="0"/>
    </w:rPr>
  </w:style>
  <w:style w:type="character" w:customStyle="1" w:styleId="af0">
    <w:name w:val="普通(网站) 字符"/>
    <w:link w:val="af"/>
    <w:uiPriority w:val="99"/>
    <w:qFormat/>
    <w:rPr>
      <w:rFonts w:ascii="宋体" w:hAnsi="宋体" w:cs="宋体"/>
      <w:sz w:val="24"/>
      <w:szCs w:val="24"/>
    </w:rPr>
  </w:style>
  <w:style w:type="paragraph" w:customStyle="1" w:styleId="13">
    <w:name w:val="正常1"/>
    <w:qFormat/>
    <w:pPr>
      <w:widowControl w:val="0"/>
      <w:jc w:val="both"/>
    </w:pPr>
    <w:rPr>
      <w:rFonts w:ascii="Times New Roman" w:hAnsi="Times New Roman"/>
      <w:kern w:val="2"/>
      <w:sz w:val="21"/>
      <w:szCs w:val="24"/>
    </w:rPr>
  </w:style>
  <w:style w:type="character" w:customStyle="1" w:styleId="30">
    <w:name w:val="标题 3 字符"/>
    <w:basedOn w:val="a0"/>
    <w:link w:val="3"/>
    <w:uiPriority w:val="9"/>
    <w:semiHidden/>
    <w:qFormat/>
    <w:rPr>
      <w:rFonts w:ascii="Times New Roman" w:hAnsi="Times New Roman"/>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B6E35-BFEE-4F8E-8CB6-335CDD6DE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8</Pages>
  <Words>705</Words>
  <Characters>4025</Characters>
  <Application>Microsoft Office Word</Application>
  <DocSecurity>0</DocSecurity>
  <Lines>33</Lines>
  <Paragraphs>9</Paragraphs>
  <ScaleCrop>false</ScaleCrop>
  <Company/>
  <LinksUpToDate>false</LinksUpToDate>
  <CharactersWithSpaces>4721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230</cp:revision>
  <cp:lastPrinted>2024-11-20T08:55:00Z</cp:lastPrinted>
  <dcterms:created xsi:type="dcterms:W3CDTF">2024-12-14T09:12:00Z</dcterms:created>
  <dcterms:modified xsi:type="dcterms:W3CDTF">2025-10-24T00:56:00Z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D25CC9BEE7804387A87DCF25AB2ED4CD_13</vt:lpwstr>
  </property>
  <property fmtid="{D5CDD505-2E9C-101B-9397-08002B2CF9AE}" pid="4" name="KSOTemplateDocerSaveRecord">
    <vt:lpwstr>eyJoZGlkIjoiNmU0Y2Q2ZmMwNzE0ODU4MTdlYmU0MDNhMjU0MjViN2QiLCJ1c2VySWQiOiIxNTUxMjE5MDAzIn0=</vt:lpwstr>
  </property>
</Properties>
</file>